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97FF7" w:rsidRPr="00FA1A10" w:rsidTr="001052C9">
        <w:tc>
          <w:tcPr>
            <w:tcW w:w="9345" w:type="dxa"/>
          </w:tcPr>
          <w:p w:rsidR="00846B17" w:rsidRPr="00067845" w:rsidRDefault="008B4A46" w:rsidP="00846B17">
            <w:pPr>
              <w:tabs>
                <w:tab w:val="left" w:pos="6315"/>
              </w:tabs>
              <w:jc w:val="center"/>
              <w:rPr>
                <w:rFonts w:ascii="Arial" w:eastAsia="Calibri" w:hAnsi="Arial" w:cs="Arial"/>
                <w:szCs w:val="24"/>
              </w:rPr>
            </w:pPr>
            <w:r>
              <w:rPr>
                <w:rFonts w:ascii="Arial" w:eastAsia="Calibri" w:hAnsi="Arial" w:cs="Arial"/>
                <w:noProof/>
                <w:szCs w:val="24"/>
                <w:lang w:eastAsia="ru-RU"/>
              </w:rPr>
              <w:drawing>
                <wp:inline distT="0" distB="0" distL="0" distR="0" wp14:anchorId="76FD921F">
                  <wp:extent cx="1694815" cy="2121535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6B17" w:rsidRPr="00067845" w:rsidRDefault="00846B17" w:rsidP="00846B17">
            <w:pPr>
              <w:tabs>
                <w:tab w:val="left" w:pos="6315"/>
              </w:tabs>
              <w:jc w:val="center"/>
              <w:rPr>
                <w:rFonts w:ascii="Arial" w:eastAsia="Calibri" w:hAnsi="Arial" w:cs="Arial"/>
                <w:szCs w:val="24"/>
              </w:rPr>
            </w:pPr>
          </w:p>
          <w:p w:rsidR="00D97FF7" w:rsidRPr="007E43BB" w:rsidRDefault="00CE0D3C" w:rsidP="00846B17">
            <w:pPr>
              <w:tabs>
                <w:tab w:val="left" w:pos="6315"/>
              </w:tabs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CE0D3C">
              <w:rPr>
                <w:rFonts w:ascii="Arial" w:eastAsia="Calibri" w:hAnsi="Arial" w:cs="Arial"/>
                <w:szCs w:val="24"/>
                <w:lang w:val="ru-RU"/>
              </w:rPr>
              <w:t>Муниципальное образование «Кривошеинское сельское поселение» Кривошеинского муниципального района Томской области</w:t>
            </w:r>
          </w:p>
        </w:tc>
      </w:tr>
    </w:tbl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D97FF7" w:rsidRPr="00FA1A10" w:rsidRDefault="00D97FF7" w:rsidP="00FA1A10">
      <w:pPr>
        <w:tabs>
          <w:tab w:val="left" w:pos="6315"/>
        </w:tabs>
        <w:spacing w:after="0" w:line="240" w:lineRule="auto"/>
        <w:rPr>
          <w:rFonts w:eastAsia="Calibri" w:cs="Times New Roman"/>
          <w:szCs w:val="24"/>
        </w:rPr>
      </w:pPr>
    </w:p>
    <w:p w:rsidR="00CE0D3C" w:rsidRPr="00CE0D3C" w:rsidRDefault="00CE0D3C" w:rsidP="00CE0D3C">
      <w:pPr>
        <w:spacing w:after="0" w:line="240" w:lineRule="auto"/>
        <w:contextualSpacing/>
        <w:jc w:val="center"/>
        <w:rPr>
          <w:rFonts w:ascii="Arial" w:eastAsia="Calibri" w:hAnsi="Arial" w:cs="Arial"/>
          <w:sz w:val="28"/>
          <w:szCs w:val="28"/>
        </w:rPr>
      </w:pPr>
      <w:r w:rsidRPr="00CE0D3C">
        <w:rPr>
          <w:rFonts w:ascii="Arial" w:eastAsia="Calibri" w:hAnsi="Arial" w:cs="Arial"/>
          <w:sz w:val="28"/>
          <w:szCs w:val="28"/>
        </w:rPr>
        <w:t>СХЕМА ТЕПЛОСНАБЖЕНИЯ</w:t>
      </w:r>
    </w:p>
    <w:p w:rsidR="00846B17" w:rsidRDefault="00CE0D3C" w:rsidP="00CE0D3C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CE0D3C">
        <w:rPr>
          <w:rFonts w:cs="Arial"/>
          <w:caps/>
          <w:sz w:val="28"/>
          <w:szCs w:val="28"/>
        </w:rPr>
        <w:t>муниципального образования «</w:t>
      </w:r>
      <w:r w:rsidRPr="00CE0D3C">
        <w:rPr>
          <w:rFonts w:cs="Arial"/>
          <w:sz w:val="28"/>
          <w:szCs w:val="28"/>
        </w:rPr>
        <w:t>КРИВОШЕИНСКОЕ СЕЛЬСКОЕ ПОСЕЛЕНИЕ» КРИВОШЕИНСКОГО МУНИЦИПАЛЬНОГО РАЙОНА ТОМСКОЙ ОБЛАСТИ НА ПЕРИОД ДО 2032 г.</w:t>
      </w:r>
    </w:p>
    <w:p w:rsidR="00846B17" w:rsidRDefault="00846B17" w:rsidP="00846B17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</w:p>
    <w:p w:rsidR="00846B17" w:rsidRDefault="00846B17" w:rsidP="00846B17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АКТУАЛИЗАЦИЯ</w:t>
      </w:r>
      <w:r w:rsidR="00CE0D3C">
        <w:rPr>
          <w:rFonts w:cs="Arial"/>
          <w:sz w:val="28"/>
          <w:szCs w:val="28"/>
        </w:rPr>
        <w:t xml:space="preserve"> НА 2026</w:t>
      </w:r>
      <w:r>
        <w:rPr>
          <w:rFonts w:cs="Arial"/>
          <w:sz w:val="28"/>
          <w:szCs w:val="28"/>
        </w:rPr>
        <w:t xml:space="preserve"> ГОД</w:t>
      </w:r>
    </w:p>
    <w:p w:rsidR="00140793" w:rsidRPr="00140793" w:rsidRDefault="00140793" w:rsidP="00140793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1B74E0" w:rsidRPr="00A413BA" w:rsidRDefault="001B74E0" w:rsidP="00A413BA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D97FF7" w:rsidRPr="00A413BA" w:rsidRDefault="00D97FF7" w:rsidP="00A413BA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140793" w:rsidRPr="00A413BA" w:rsidRDefault="00140793" w:rsidP="00A413BA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A413BA">
        <w:rPr>
          <w:rFonts w:cs="Arial"/>
          <w:sz w:val="28"/>
          <w:szCs w:val="28"/>
        </w:rPr>
        <w:t>ОБОСНОВЫВАЮЩИЕ МАТЕРИАЛЫ</w:t>
      </w:r>
    </w:p>
    <w:p w:rsidR="00140793" w:rsidRPr="00A413BA" w:rsidRDefault="00140793" w:rsidP="00A413BA">
      <w:pPr>
        <w:pStyle w:val="affffe"/>
        <w:spacing w:after="0" w:line="240" w:lineRule="auto"/>
        <w:ind w:firstLine="0"/>
        <w:jc w:val="center"/>
        <w:rPr>
          <w:rFonts w:cs="Arial"/>
          <w:sz w:val="28"/>
          <w:szCs w:val="28"/>
        </w:rPr>
      </w:pPr>
      <w:r w:rsidRPr="00A413BA">
        <w:rPr>
          <w:rFonts w:cs="Arial"/>
          <w:sz w:val="28"/>
          <w:szCs w:val="28"/>
        </w:rPr>
        <w:t xml:space="preserve">Глава </w:t>
      </w:r>
      <w:r w:rsidR="00A413BA" w:rsidRPr="00A413BA">
        <w:rPr>
          <w:rFonts w:cs="Arial"/>
          <w:sz w:val="28"/>
          <w:szCs w:val="28"/>
        </w:rPr>
        <w:t>1</w:t>
      </w:r>
      <w:r w:rsidRPr="00A413BA">
        <w:rPr>
          <w:rFonts w:cs="Arial"/>
          <w:sz w:val="28"/>
          <w:szCs w:val="28"/>
        </w:rPr>
        <w:t xml:space="preserve">. </w:t>
      </w:r>
      <w:r w:rsidR="007F4861" w:rsidRPr="007F4861">
        <w:rPr>
          <w:rFonts w:cs="Arial"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:rsidR="00A413BA" w:rsidRPr="00A413BA" w:rsidRDefault="00A413BA" w:rsidP="00A413BA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8"/>
          <w:szCs w:val="28"/>
        </w:rPr>
      </w:pPr>
      <w:r w:rsidRPr="00A413BA">
        <w:rPr>
          <w:rFonts w:ascii="Arial" w:eastAsia="Times New Roman" w:hAnsi="Arial" w:cs="Arial"/>
          <w:bCs/>
          <w:sz w:val="28"/>
          <w:szCs w:val="28"/>
        </w:rPr>
        <w:t>Приложение 2 «Параметры тепловых сетей»</w:t>
      </w:r>
    </w:p>
    <w:p w:rsidR="00706974" w:rsidRPr="00140793" w:rsidRDefault="00706974" w:rsidP="00FA1A10">
      <w:pPr>
        <w:tabs>
          <w:tab w:val="left" w:pos="6315"/>
        </w:tabs>
        <w:spacing w:after="0" w:line="240" w:lineRule="auto"/>
        <w:rPr>
          <w:rFonts w:ascii="Arial" w:eastAsia="Calibri" w:hAnsi="Arial" w:cs="Arial"/>
          <w:szCs w:val="24"/>
        </w:rPr>
      </w:pPr>
    </w:p>
    <w:p w:rsidR="00D97FF7" w:rsidRPr="00140793" w:rsidRDefault="00D97FF7" w:rsidP="00FA1A10">
      <w:pPr>
        <w:tabs>
          <w:tab w:val="left" w:pos="6315"/>
        </w:tabs>
        <w:spacing w:after="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D97FF7" w:rsidRPr="00140793" w:rsidRDefault="00D97FF7" w:rsidP="00FA1A10">
      <w:pPr>
        <w:tabs>
          <w:tab w:val="left" w:pos="6315"/>
        </w:tabs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140793">
        <w:rPr>
          <w:rFonts w:ascii="Arial" w:eastAsia="Calibri" w:hAnsi="Arial" w:cs="Arial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A5704D" w:rsidRPr="00140793" w:rsidRDefault="00A5704D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D97FF7" w:rsidRPr="00140793" w:rsidRDefault="00D97FF7" w:rsidP="00FA1A10">
      <w:pPr>
        <w:pStyle w:val="Default"/>
        <w:jc w:val="center"/>
        <w:rPr>
          <w:rFonts w:ascii="Arial" w:hAnsi="Arial" w:cs="Arial"/>
          <w:b/>
          <w:bCs/>
          <w:sz w:val="36"/>
          <w:szCs w:val="36"/>
        </w:rPr>
      </w:pPr>
    </w:p>
    <w:p w:rsidR="00140793" w:rsidRPr="00067845" w:rsidRDefault="007F4861" w:rsidP="00140793">
      <w:pPr>
        <w:pStyle w:val="Default"/>
        <w:jc w:val="center"/>
        <w:rPr>
          <w:rFonts w:ascii="Arial" w:hAnsi="Arial" w:cs="Arial"/>
          <w:bCs/>
          <w:szCs w:val="36"/>
        </w:rPr>
      </w:pPr>
      <w:r>
        <w:rPr>
          <w:rFonts w:ascii="Arial" w:hAnsi="Arial" w:cs="Arial"/>
          <w:bCs/>
          <w:szCs w:val="36"/>
        </w:rPr>
        <w:t>Томск 2025</w:t>
      </w:r>
    </w:p>
    <w:p w:rsidR="00846B17" w:rsidRPr="00067845" w:rsidRDefault="00D97FF7" w:rsidP="00846B17">
      <w:pPr>
        <w:spacing w:after="0"/>
        <w:jc w:val="center"/>
        <w:rPr>
          <w:rFonts w:ascii="Arial" w:eastAsia="Times New Roman" w:hAnsi="Arial" w:cs="Arial"/>
          <w:bCs/>
          <w:szCs w:val="24"/>
        </w:rPr>
      </w:pPr>
      <w:r w:rsidRPr="00FA1A10">
        <w:rPr>
          <w:rFonts w:cs="Times New Roman"/>
          <w:b/>
          <w:bCs/>
          <w:sz w:val="36"/>
          <w:szCs w:val="36"/>
        </w:rPr>
        <w:br w:type="page"/>
      </w:r>
      <w:bookmarkStart w:id="0" w:name="_Toc524886640"/>
      <w:bookmarkStart w:id="1" w:name="_Toc72448927"/>
      <w:r w:rsidR="007F4861" w:rsidRPr="007F4861">
        <w:rPr>
          <w:rFonts w:ascii="Arial" w:eastAsia="Times New Roman" w:hAnsi="Arial" w:cs="Arial"/>
          <w:b/>
          <w:bCs/>
          <w:szCs w:val="24"/>
        </w:rPr>
        <w:lastRenderedPageBreak/>
        <w:t>Состав документации Схемы теплоснабжения муниципального образования «Кривошеинское сельское поселение»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68"/>
        <w:gridCol w:w="2779"/>
      </w:tblGrid>
      <w:tr w:rsidR="007F4861" w:rsidRPr="007F4861" w:rsidTr="006D7610">
        <w:trPr>
          <w:trHeight w:val="20"/>
          <w:tblHeader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F4861">
              <w:rPr>
                <w:rFonts w:ascii="Arial" w:eastAsia="Calibri" w:hAnsi="Arial" w:cs="Arial"/>
                <w:b/>
                <w:szCs w:val="24"/>
              </w:rPr>
              <w:t>Наименование документа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7F4861">
              <w:rPr>
                <w:rFonts w:ascii="Arial" w:eastAsia="Calibri" w:hAnsi="Arial" w:cs="Arial"/>
                <w:b/>
                <w:szCs w:val="24"/>
              </w:rPr>
              <w:t>Шифр</w:t>
            </w:r>
          </w:p>
        </w:tc>
      </w:tr>
      <w:tr w:rsidR="007F4861" w:rsidRPr="007F4861" w:rsidTr="006D7610">
        <w:trPr>
          <w:trHeight w:val="49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 xml:space="preserve">Схема теплоснабжения муниципального образования «Кривошеинское сельское поселение» Кривошеинского муниципального района Томской области на период до 2032 года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ПСТ.УЧ.70-09.000.000</w:t>
            </w:r>
          </w:p>
        </w:tc>
      </w:tr>
      <w:tr w:rsidR="007F4861" w:rsidRPr="007F4861" w:rsidTr="006D7610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 xml:space="preserve">Обосновывающие материалы к Схеме теплоснабжения муниципального образования «Кривошеинское сельское поселение» Кривошеинского муниципального района Томской области на период до 2032 года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34709E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>ПСТ.ОМ.70-09.001</w:t>
            </w:r>
            <w:r w:rsidR="007F4861" w:rsidRPr="007F4861">
              <w:rPr>
                <w:rFonts w:ascii="Arial" w:eastAsia="Times New Roman" w:hAnsi="Arial" w:cs="Arial"/>
                <w:bCs/>
                <w:szCs w:val="24"/>
              </w:rPr>
              <w:t>.000</w:t>
            </w:r>
          </w:p>
        </w:tc>
      </w:tr>
      <w:tr w:rsidR="007F4861" w:rsidRPr="007F4861" w:rsidTr="006D7610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1 «Схемы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ПСТ.ОМ.70-09.001.001</w:t>
            </w:r>
          </w:p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(Графическая часть)</w:t>
            </w:r>
          </w:p>
        </w:tc>
      </w:tr>
      <w:tr w:rsidR="007F4861" w:rsidRPr="007F4861" w:rsidTr="006D7610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2 «Параметры тепловых сетей»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ПСТ.ОМ.70-09.001.002</w:t>
            </w:r>
          </w:p>
        </w:tc>
      </w:tr>
      <w:tr w:rsidR="007F4861" w:rsidRPr="007F4861" w:rsidTr="006D7610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3 «Результаты гидравлических расчетов»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7F4861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ПСТ.ОМ.70-09.001.003</w:t>
            </w:r>
          </w:p>
        </w:tc>
      </w:tr>
      <w:tr w:rsidR="007F4861" w:rsidRPr="007F4861" w:rsidTr="006D7610">
        <w:trPr>
          <w:trHeight w:val="20"/>
        </w:trPr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861" w:rsidRPr="007F4861" w:rsidRDefault="007F4861" w:rsidP="007F4861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Cs w:val="24"/>
              </w:rPr>
            </w:pPr>
            <w:r w:rsidRPr="007F4861">
              <w:rPr>
                <w:rFonts w:ascii="Arial" w:eastAsia="Times New Roman" w:hAnsi="Arial" w:cs="Arial"/>
                <w:bCs/>
                <w:szCs w:val="24"/>
              </w:rPr>
              <w:t>Приложение 4 «Потребители тепловой энергии»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861" w:rsidRPr="007F4861" w:rsidRDefault="000F4E55" w:rsidP="007F48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bCs/>
                <w:szCs w:val="24"/>
              </w:rPr>
              <w:t>ПСТ.ОМ.70-09.001</w:t>
            </w:r>
            <w:r w:rsidR="007F4861" w:rsidRPr="007F4861">
              <w:rPr>
                <w:rFonts w:ascii="Arial" w:eastAsia="Times New Roman" w:hAnsi="Arial" w:cs="Arial"/>
                <w:bCs/>
                <w:szCs w:val="24"/>
              </w:rPr>
              <w:t>.004</w:t>
            </w:r>
          </w:p>
        </w:tc>
      </w:tr>
    </w:tbl>
    <w:p w:rsidR="00D97FF7" w:rsidRPr="00FA1A10" w:rsidRDefault="00D97FF7" w:rsidP="00846B17">
      <w:pPr>
        <w:jc w:val="center"/>
        <w:rPr>
          <w:rFonts w:cs="Times New Roman"/>
          <w:b/>
          <w:sz w:val="28"/>
          <w:szCs w:val="24"/>
        </w:rPr>
      </w:pPr>
    </w:p>
    <w:p w:rsidR="00D97FF7" w:rsidRPr="00A413BA" w:rsidRDefault="00D97FF7" w:rsidP="00A413BA">
      <w:pPr>
        <w:pStyle w:val="af3"/>
        <w:rPr>
          <w:rFonts w:ascii="Times New Roman" w:hAnsi="Times New Roman" w:cs="Times New Roman"/>
          <w:b w:val="0"/>
          <w:szCs w:val="24"/>
        </w:rPr>
      </w:pPr>
      <w:r w:rsidRPr="00FA1A10">
        <w:rPr>
          <w:rFonts w:ascii="Times New Roman" w:hAnsi="Times New Roman" w:cs="Times New Roman"/>
          <w:b w:val="0"/>
          <w:szCs w:val="24"/>
        </w:rPr>
        <w:br w:type="page"/>
      </w:r>
      <w:bookmarkEnd w:id="0"/>
      <w:bookmarkEnd w:id="1"/>
    </w:p>
    <w:sdt>
      <w:sdtPr>
        <w:rPr>
          <w:rFonts w:ascii="Arial" w:hAnsi="Arial" w:cs="Arial"/>
          <w:color w:val="auto"/>
          <w:sz w:val="24"/>
          <w:szCs w:val="24"/>
        </w:rPr>
        <w:id w:val="-1881459259"/>
        <w:docPartObj>
          <w:docPartGallery w:val="Table of Contents"/>
          <w:docPartUnique/>
        </w:docPartObj>
      </w:sdtPr>
      <w:sdtEndPr>
        <w:rPr>
          <w:rFonts w:eastAsiaTheme="minorHAnsi"/>
          <w:lang w:eastAsia="en-US"/>
        </w:rPr>
      </w:sdtEndPr>
      <w:sdtContent>
        <w:p w:rsidR="002C7BA6" w:rsidRPr="002C7BA6" w:rsidRDefault="002C7BA6" w:rsidP="000E3CA3">
          <w:pPr>
            <w:pStyle w:val="af3"/>
            <w:jc w:val="center"/>
            <w:rPr>
              <w:rFonts w:ascii="Arial" w:hAnsi="Arial" w:cs="Arial"/>
              <w:color w:val="auto"/>
              <w:sz w:val="24"/>
              <w:szCs w:val="24"/>
            </w:rPr>
          </w:pPr>
          <w:r w:rsidRPr="002C7BA6">
            <w:rPr>
              <w:rFonts w:ascii="Arial" w:hAnsi="Arial" w:cs="Arial"/>
              <w:color w:val="auto"/>
              <w:sz w:val="24"/>
              <w:szCs w:val="24"/>
            </w:rPr>
            <w:t>Оглавление</w:t>
          </w:r>
        </w:p>
        <w:p w:rsidR="002C7BA6" w:rsidRPr="002C7BA6" w:rsidRDefault="002C7BA6" w:rsidP="002C7BA6">
          <w:pPr>
            <w:pStyle w:val="21"/>
            <w:tabs>
              <w:tab w:val="right" w:leader="dot" w:pos="9344"/>
            </w:tabs>
            <w:ind w:left="0"/>
            <w:jc w:val="both"/>
            <w:rPr>
              <w:rFonts w:ascii="Arial" w:eastAsiaTheme="minorEastAsia" w:hAnsi="Arial" w:cs="Arial"/>
              <w:noProof/>
              <w:szCs w:val="24"/>
              <w:lang w:val="ru-RU" w:eastAsia="ru-RU"/>
            </w:rPr>
          </w:pPr>
          <w:r w:rsidRPr="002C7BA6">
            <w:rPr>
              <w:rFonts w:ascii="Arial" w:hAnsi="Arial" w:cs="Arial"/>
              <w:szCs w:val="24"/>
            </w:rPr>
            <w:fldChar w:fldCharType="begin"/>
          </w:r>
          <w:r w:rsidRPr="002C7BA6">
            <w:rPr>
              <w:rFonts w:ascii="Arial" w:hAnsi="Arial" w:cs="Arial"/>
              <w:szCs w:val="24"/>
            </w:rPr>
            <w:instrText xml:space="preserve"> TOC \o "1-3" \h \z \u </w:instrText>
          </w:r>
          <w:r w:rsidRPr="002C7BA6">
            <w:rPr>
              <w:rFonts w:ascii="Arial" w:hAnsi="Arial" w:cs="Arial"/>
              <w:szCs w:val="24"/>
            </w:rPr>
            <w:fldChar w:fldCharType="separate"/>
          </w:r>
          <w:hyperlink w:anchor="_Toc199327081" w:history="1">
            <w:r w:rsidRPr="002C7BA6">
              <w:rPr>
                <w:rStyle w:val="af4"/>
                <w:rFonts w:ascii="Arial" w:hAnsi="Arial" w:cs="Arial"/>
                <w:noProof/>
                <w:color w:val="auto"/>
                <w:szCs w:val="24"/>
              </w:rPr>
              <w:t>Таблица 1 – Параметры тепловых сетей по данным регистрационного учета и технических паспортов</w: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_Toc199327081 \h </w:instrTex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:rsidR="002C7BA6" w:rsidRPr="002C7BA6" w:rsidRDefault="002C7BA6" w:rsidP="002C7BA6">
          <w:pPr>
            <w:pStyle w:val="21"/>
            <w:tabs>
              <w:tab w:val="right" w:leader="dot" w:pos="9344"/>
            </w:tabs>
            <w:ind w:left="0"/>
            <w:jc w:val="both"/>
            <w:rPr>
              <w:rFonts w:ascii="Arial" w:eastAsiaTheme="minorEastAsia" w:hAnsi="Arial" w:cs="Arial"/>
              <w:noProof/>
              <w:szCs w:val="24"/>
              <w:lang w:val="ru-RU" w:eastAsia="ru-RU"/>
            </w:rPr>
          </w:pPr>
          <w:hyperlink w:anchor="_Toc199327082" w:history="1">
            <w:r w:rsidRPr="002C7BA6">
              <w:rPr>
                <w:rStyle w:val="af4"/>
                <w:rFonts w:ascii="Arial" w:hAnsi="Arial" w:cs="Arial"/>
                <w:noProof/>
                <w:color w:val="auto"/>
                <w:szCs w:val="24"/>
              </w:rPr>
              <w:t>Таблица 2 – Параметры тепловых сетей по данным замеров АНО «Томский центр ресурсосбережения и энергоэффективности» (Отчет о подготовке технических решений для инвестиционного проекта по модернизации системы теплоснабжения с. Кривошеино, реализацию которого планируется осуществить с применением механизма концессии или иного механизма в рамках действующего законодательства Российской Федерации)</w: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_Toc199327082 \h </w:instrTex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2C7BA6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:rsidR="002C7BA6" w:rsidRPr="002C7BA6" w:rsidRDefault="002C7BA6" w:rsidP="002C7BA6">
          <w:pPr>
            <w:jc w:val="both"/>
            <w:rPr>
              <w:rFonts w:ascii="Arial" w:hAnsi="Arial" w:cs="Arial"/>
              <w:szCs w:val="24"/>
            </w:rPr>
          </w:pPr>
          <w:r w:rsidRPr="002C7BA6">
            <w:rPr>
              <w:rFonts w:ascii="Arial" w:hAnsi="Arial" w:cs="Arial"/>
              <w:b/>
              <w:bCs/>
              <w:szCs w:val="24"/>
            </w:rPr>
            <w:fldChar w:fldCharType="end"/>
          </w:r>
        </w:p>
      </w:sdtContent>
    </w:sdt>
    <w:p w:rsidR="00364CCB" w:rsidRPr="002C7BA6" w:rsidRDefault="00364CCB" w:rsidP="002C7BA6">
      <w:pPr>
        <w:pStyle w:val="affff"/>
        <w:rPr>
          <w:rFonts w:ascii="Arial" w:hAnsi="Arial" w:cs="Arial"/>
          <w:szCs w:val="24"/>
        </w:rPr>
        <w:sectPr w:rsidR="00364CCB" w:rsidRPr="002C7BA6" w:rsidSect="00A5704D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F103D" w:rsidRPr="00364CCB" w:rsidRDefault="00364CCB" w:rsidP="000E3CA3">
      <w:pPr>
        <w:pStyle w:val="2f5"/>
        <w:spacing w:before="0" w:after="0" w:line="276" w:lineRule="auto"/>
      </w:pPr>
      <w:bookmarkStart w:id="2" w:name="_Toc199327081"/>
      <w:r w:rsidRPr="00364CCB">
        <w:lastRenderedPageBreak/>
        <w:t xml:space="preserve">Таблица </w:t>
      </w:r>
      <w:fldSimple w:instr=" SEQ Таблица \* ARABIC ">
        <w:r w:rsidR="006D7610">
          <w:t>1</w:t>
        </w:r>
      </w:fldSimple>
      <w:r w:rsidRPr="00364CCB">
        <w:t xml:space="preserve"> – Параметры тепловых сетей</w:t>
      </w:r>
      <w:r w:rsidR="00A95659">
        <w:t xml:space="preserve"> по данным регистрационного учета и технических паспортов</w:t>
      </w:r>
      <w:bookmarkEnd w:id="2"/>
    </w:p>
    <w:tbl>
      <w:tblPr>
        <w:tblW w:w="14454" w:type="dxa"/>
        <w:tblLook w:val="04A0" w:firstRow="1" w:lastRow="0" w:firstColumn="1" w:lastColumn="0" w:noHBand="0" w:noVBand="1"/>
      </w:tblPr>
      <w:tblGrid>
        <w:gridCol w:w="1413"/>
        <w:gridCol w:w="1843"/>
        <w:gridCol w:w="1559"/>
        <w:gridCol w:w="1276"/>
        <w:gridCol w:w="2905"/>
        <w:gridCol w:w="2906"/>
        <w:gridCol w:w="2552"/>
      </w:tblGrid>
      <w:tr w:rsidR="00D6279B" w:rsidRPr="00D6279B" w:rsidTr="006D7610">
        <w:trPr>
          <w:trHeight w:val="20"/>
          <w:tblHeader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начала участка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конца участка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Длина участка, м</w:t>
            </w:r>
          </w:p>
        </w:tc>
        <w:tc>
          <w:tcPr>
            <w:tcW w:w="2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Внутpенний диаметp подающего тpубопpовода, м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6279B" w:rsidRPr="00D6279B" w:rsidRDefault="00D6279B" w:rsidP="000E3CA3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79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прокладки тепловой сети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44,40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127,05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304,30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793,40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17,40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bookmarkStart w:id="3" w:name="_GoBack"/>
            <w:bookmarkEnd w:id="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476,00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347,67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763,50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910,60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1045,90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377,42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AE6F60" w:rsidRPr="00D6279B" w:rsidTr="000B384B">
        <w:trPr>
          <w:trHeight w:val="20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6F60" w:rsidRPr="00D6279B" w:rsidRDefault="00AE6F60" w:rsidP="00AE6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AE6F60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687,90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120,90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808,70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211,30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573,70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F86D79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121,40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175,50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CF53B3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Канальная</w:t>
            </w:r>
          </w:p>
        </w:tc>
      </w:tr>
      <w:tr w:rsidR="00F86D79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Pr="00D6279B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207,10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D79" w:rsidRDefault="00F86D79" w:rsidP="00F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37,4</w:t>
            </w:r>
            <w:r w:rsidR="00AE6F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</w:t>
            </w:r>
            <w:r w:rsidR="00AE6F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CF53B3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  <w:r w:rsidR="00AE6F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36,4</w:t>
            </w:r>
            <w:r w:rsidR="00AE6F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</w:t>
            </w:r>
          </w:p>
        </w:tc>
      </w:tr>
      <w:tr w:rsidR="002C008E" w:rsidRPr="00D6279B" w:rsidTr="000B384B">
        <w:trPr>
          <w:trHeight w:val="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F86D79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Pr="00D6279B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43,6</w:t>
            </w:r>
            <w:r w:rsidR="00AE6F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008E" w:rsidRDefault="002C008E" w:rsidP="002C00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</w:tbl>
    <w:p w:rsidR="006D7610" w:rsidRPr="006D7610" w:rsidRDefault="006D7610" w:rsidP="002C7BA6">
      <w:pPr>
        <w:pStyle w:val="2f5"/>
      </w:pPr>
      <w:bookmarkStart w:id="4" w:name="_Toc199327082"/>
      <w:r w:rsidRPr="006D7610">
        <w:lastRenderedPageBreak/>
        <w:t xml:space="preserve">Таблица </w:t>
      </w:r>
      <w:fldSimple w:instr=" SEQ Таблица \* ARABIC ">
        <w:r w:rsidRPr="006D7610">
          <w:t>2</w:t>
        </w:r>
      </w:fldSimple>
      <w:r w:rsidRPr="006D7610">
        <w:t xml:space="preserve"> – Параметры тепловых сетей по данным </w:t>
      </w:r>
      <w:r>
        <w:t xml:space="preserve">замеров АНО «Томский центр ресурсосбережения </w:t>
      </w:r>
      <w:r w:rsidR="00482C3A">
        <w:t>и энергоэффективности» (</w:t>
      </w:r>
      <w:r w:rsidR="00482C3A" w:rsidRPr="00482C3A">
        <w:t>Отчет</w:t>
      </w:r>
      <w:r w:rsidR="00482C3A">
        <w:t xml:space="preserve"> </w:t>
      </w:r>
      <w:r w:rsidR="00482C3A" w:rsidRPr="00482C3A">
        <w:t>о подготовке технических решений для инвестиционного проекта по модернизации системы теплоснабжения с. Кривошеино, реализацию которого планируется осуществить с применением механизма концессии или иного механизма в рамках действующего законодательства Российской Федерации</w:t>
      </w:r>
      <w:r w:rsidR="000D1928">
        <w:t>)</w:t>
      </w:r>
      <w:bookmarkEnd w:id="4"/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06"/>
        <w:gridCol w:w="2009"/>
        <w:gridCol w:w="1239"/>
        <w:gridCol w:w="2750"/>
        <w:gridCol w:w="2751"/>
        <w:gridCol w:w="2416"/>
      </w:tblGrid>
      <w:tr w:rsidR="006D7610" w:rsidRPr="00B32FD0" w:rsidTr="00B32FD0">
        <w:trPr>
          <w:trHeight w:val="20"/>
          <w:tblHeader/>
        </w:trPr>
        <w:tc>
          <w:tcPr>
            <w:tcW w:w="1383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источника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начала участка</w:t>
            </w:r>
          </w:p>
        </w:tc>
        <w:tc>
          <w:tcPr>
            <w:tcW w:w="2009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конца участка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Длина участка, м</w:t>
            </w:r>
          </w:p>
        </w:tc>
        <w:tc>
          <w:tcPr>
            <w:tcW w:w="2750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Внутpенний диаметp подающего тpубопpовода, м</w:t>
            </w:r>
          </w:p>
        </w:tc>
        <w:tc>
          <w:tcPr>
            <w:tcW w:w="2751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416" w:type="dxa"/>
            <w:shd w:val="clear" w:color="auto" w:fill="F2F2F2" w:themeFill="background1" w:themeFillShade="F2"/>
            <w:vAlign w:val="center"/>
            <w:hideMark/>
          </w:tcPr>
          <w:p w:rsidR="006D7610" w:rsidRPr="00B32FD0" w:rsidRDefault="006D7610" w:rsidP="006D7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 прокладки тепловой сети</w:t>
            </w:r>
          </w:p>
        </w:tc>
      </w:tr>
      <w:tr w:rsidR="002118CF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2118CF" w:rsidRPr="00B32FD0" w:rsidRDefault="00593DA6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2118CF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2118CF" w:rsidRPr="00B32FD0" w:rsidRDefault="00593DA6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2118CF" w:rsidRPr="00B32FD0" w:rsidRDefault="002118CF" w:rsidP="002118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К1–У–37А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Инспекция ФНС № 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Автовокзал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174,10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32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ДРСУ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ДРСУ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ТК–30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ТК–30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Октябрьская, 31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ТК–30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Кинотеатр «Космос»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МФЦ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Библиотека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Гараж МБУК </w:t>
            </w:r>
            <w:proofErr w:type="spellStart"/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Кривошеинская</w:t>
            </w:r>
            <w:proofErr w:type="spellEnd"/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МЦКС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Ленина, 18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Ленина, 16Б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ОМВД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ОМВД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Ленина, 13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Магазин </w:t>
            </w:r>
            <w:proofErr w:type="spellStart"/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Ozon</w:t>
            </w:r>
            <w:proofErr w:type="spellEnd"/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9,26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музыкальной школы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К1–У–28А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 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Кирова, 19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Кирова, 21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пер. Кооперативный, 12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Здание ПФР и сбербанка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Октябрьская, 26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Ленина, 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РБ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К1–У–18А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 «Ярче»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11,75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К1–У–18А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 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7,46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6,74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22,46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К1–У–37А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Д/С «Березка»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0,207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пер. Спортивный, 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14,89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Почта России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К1–У–15А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4,57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Аптека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Цветы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 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 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Библиотека (Ж/Д)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0,309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Церковь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К1–ТК–16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К1–У–19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нежилое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К1–ТК–24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Кривошеинский аграрно-промышленный техникум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К1–У–31А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ДДТ и магазин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ФССП России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К1–У–41А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К1–У–20А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К1–У–28А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магазины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К1–У–28А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Кирова, 19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Казначейство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пер. Кооперативный, 12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Районный суд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Музыкальная школа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32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Детский сад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Октябрьская, 26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пер. Спортивный, 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Поликлиника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10,61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Д/С «Березка»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К2–У–59А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К2–У–59А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МЧС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36,16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232,50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Заводская, 5А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К2–ТК–10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57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45,19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75,83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9,04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К2–ТК–5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 1 кв.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кв.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К2–У–45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смена диаметра–1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смена диаметра–1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Агропромышленный Техникум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К2–У–61А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К2–У–60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157,00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3,37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К2–У–57А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Ленина, 57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0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Склад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Инфекционный корпус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К–3ТК–1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Хирургия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Терапия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Кухня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К–3ТК–1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К3–У–73А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Подвальная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Магазин «Шанс»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Гараж 1 ввод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0,040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Перемычка – ул. Коммунистическая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К–3ТК–1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К3–У–78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25,90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К3–У–78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К3–У–79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К3–У–80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К3–У–84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0,082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К3–У–67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К3–У–63Б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К3–У–63Б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К3–У–64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Прачка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К3–У–71А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К3–У–71А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Коммунистическая, 43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58,54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К3–У–73А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ДЮСШ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К3–У–66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К3–У–63А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 № 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К3–У–78А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К3–У–78</w:t>
            </w:r>
          </w:p>
        </w:tc>
        <w:tc>
          <w:tcPr>
            <w:tcW w:w="2009" w:type="dxa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2750" w:type="dxa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751" w:type="dxa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К3–У–78А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Насос – ул. Коммунистическая, 43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К3–У–73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36,96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0,100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0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Котельная№4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К4–ТК–3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41,10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593DA6">
        <w:trPr>
          <w:trHeight w:val="58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К4–ТК–3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0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АИТ Мелиоративная 7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0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6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АИТ Коммунистический 52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К5–ТК–1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38,70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К5–ТК–1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К5–ТК–2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  <w:tr w:rsidR="00593DA6" w:rsidRPr="00B32FD0" w:rsidTr="00B32FD0">
        <w:trPr>
          <w:trHeight w:val="20"/>
        </w:trPr>
        <w:tc>
          <w:tcPr>
            <w:tcW w:w="1383" w:type="dxa"/>
            <w:shd w:val="clear" w:color="auto" w:fill="FFFFFF" w:themeFill="background1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0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К5–ТК–2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Ж/Д</w:t>
            </w:r>
          </w:p>
        </w:tc>
        <w:tc>
          <w:tcPr>
            <w:tcW w:w="1239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2750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751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2416" w:type="dxa"/>
            <w:shd w:val="clear" w:color="000000" w:fill="FFFFFF"/>
            <w:vAlign w:val="center"/>
          </w:tcPr>
          <w:p w:rsidR="00593DA6" w:rsidRPr="00B32FD0" w:rsidRDefault="00593DA6" w:rsidP="00593D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2FD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Подземная бесканальная</w:t>
            </w:r>
          </w:p>
        </w:tc>
      </w:tr>
    </w:tbl>
    <w:p w:rsidR="004B1CF0" w:rsidRDefault="004B1CF0" w:rsidP="00FA1A10"/>
    <w:sectPr w:rsidR="004B1CF0" w:rsidSect="00364CCB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9BC" w:rsidRDefault="006E09BC">
      <w:pPr>
        <w:spacing w:after="0" w:line="240" w:lineRule="auto"/>
      </w:pPr>
      <w:r>
        <w:separator/>
      </w:r>
    </w:p>
  </w:endnote>
  <w:endnote w:type="continuationSeparator" w:id="0">
    <w:p w:rsidR="006E09BC" w:rsidRDefault="006E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33156961"/>
      <w:docPartObj>
        <w:docPartGallery w:val="Page Numbers (Bottom of Page)"/>
        <w:docPartUnique/>
      </w:docPartObj>
    </w:sdtPr>
    <w:sdtContent>
      <w:p w:rsidR="002C7BA6" w:rsidRPr="00DD24B5" w:rsidRDefault="002C7BA6">
        <w:pPr>
          <w:pStyle w:val="a7"/>
          <w:jc w:val="center"/>
          <w:rPr>
            <w:rFonts w:ascii="Arial" w:hAnsi="Arial" w:cs="Arial"/>
          </w:rPr>
        </w:pPr>
        <w:r w:rsidRPr="00DD24B5">
          <w:rPr>
            <w:rFonts w:ascii="Arial" w:hAnsi="Arial" w:cs="Arial"/>
            <w:lang w:val="ru-RU"/>
          </w:rPr>
          <w:t xml:space="preserve">- </w:t>
        </w:r>
        <w:r w:rsidRPr="00DD24B5">
          <w:rPr>
            <w:rFonts w:ascii="Arial" w:hAnsi="Arial" w:cs="Arial"/>
          </w:rPr>
          <w:fldChar w:fldCharType="begin"/>
        </w:r>
        <w:r w:rsidRPr="00DD24B5">
          <w:rPr>
            <w:rFonts w:ascii="Arial" w:hAnsi="Arial" w:cs="Arial"/>
          </w:rPr>
          <w:instrText>PAGE   \* MERGEFORMAT</w:instrText>
        </w:r>
        <w:r w:rsidRPr="00DD24B5">
          <w:rPr>
            <w:rFonts w:ascii="Arial" w:hAnsi="Arial" w:cs="Arial"/>
          </w:rPr>
          <w:fldChar w:fldCharType="separate"/>
        </w:r>
        <w:r w:rsidR="000E3CA3" w:rsidRPr="000E3CA3">
          <w:rPr>
            <w:rFonts w:ascii="Arial" w:hAnsi="Arial" w:cs="Arial"/>
            <w:noProof/>
            <w:lang w:val="ru-RU"/>
          </w:rPr>
          <w:t>8</w:t>
        </w:r>
        <w:r w:rsidRPr="00DD24B5">
          <w:rPr>
            <w:rFonts w:ascii="Arial" w:hAnsi="Arial" w:cs="Arial"/>
          </w:rPr>
          <w:fldChar w:fldCharType="end"/>
        </w:r>
        <w:r w:rsidRPr="00DD24B5">
          <w:rPr>
            <w:rFonts w:ascii="Arial" w:hAnsi="Arial" w:cs="Arial"/>
            <w:lang w:val="ru-RU"/>
          </w:rPr>
          <w:t xml:space="preserve"> -</w:t>
        </w:r>
      </w:p>
    </w:sdtContent>
  </w:sdt>
  <w:p w:rsidR="002C7BA6" w:rsidRPr="00DD24B5" w:rsidRDefault="002C7BA6">
    <w:pPr>
      <w:pStyle w:val="a7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9BC" w:rsidRDefault="006E09BC">
      <w:pPr>
        <w:spacing w:after="0" w:line="240" w:lineRule="auto"/>
      </w:pPr>
      <w:r>
        <w:separator/>
      </w:r>
    </w:p>
  </w:footnote>
  <w:footnote w:type="continuationSeparator" w:id="0">
    <w:p w:rsidR="006E09BC" w:rsidRDefault="006E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BA6" w:rsidRPr="007F4861" w:rsidRDefault="002C7BA6" w:rsidP="007F4861">
    <w:pPr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ascii="Arial" w:eastAsia="Calibri" w:hAnsi="Arial" w:cs="Arial"/>
        <w:sz w:val="20"/>
        <w:szCs w:val="24"/>
      </w:rPr>
    </w:pPr>
    <w:r w:rsidRPr="007F4861">
      <w:rPr>
        <w:rFonts w:ascii="Arial" w:eastAsia="Calibri" w:hAnsi="Arial" w:cs="Arial"/>
        <w:sz w:val="20"/>
        <w:szCs w:val="24"/>
      </w:rPr>
      <w:t>Схема теплоснабжения</w:t>
    </w:r>
  </w:p>
  <w:p w:rsidR="002C7BA6" w:rsidRPr="00ED04CC" w:rsidRDefault="002C7BA6" w:rsidP="007F4861">
    <w:pPr>
      <w:pStyle w:val="a9"/>
      <w:jc w:val="center"/>
      <w:rPr>
        <w:rFonts w:ascii="Arial" w:hAnsi="Arial" w:cs="Arial"/>
        <w:sz w:val="20"/>
        <w:lang w:val="ru-RU"/>
      </w:rPr>
    </w:pPr>
    <w:r w:rsidRPr="007F4861">
      <w:rPr>
        <w:rFonts w:ascii="Arial" w:eastAsia="Calibri" w:hAnsi="Arial" w:cs="Arial"/>
        <w:sz w:val="20"/>
        <w:szCs w:val="24"/>
        <w:lang w:val="ru-RU"/>
      </w:rPr>
      <w:t>муниципального образования «Кривошеинское сельское поселение» Кривошеинского муниципального района Томской области на период до 2032 года (актуализация на 2026 год)</w:t>
    </w:r>
  </w:p>
  <w:p w:rsidR="002C7BA6" w:rsidRPr="00846B17" w:rsidRDefault="002C7BA6" w:rsidP="00140793">
    <w:pPr>
      <w:pStyle w:val="a9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C41"/>
    <w:multiLevelType w:val="hybridMultilevel"/>
    <w:tmpl w:val="9DC4E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A80"/>
    <w:multiLevelType w:val="hybridMultilevel"/>
    <w:tmpl w:val="656EA910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702751F"/>
    <w:multiLevelType w:val="hybridMultilevel"/>
    <w:tmpl w:val="07B052B2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C1627B"/>
    <w:multiLevelType w:val="hybridMultilevel"/>
    <w:tmpl w:val="B7DACD5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D356BB"/>
    <w:multiLevelType w:val="hybridMultilevel"/>
    <w:tmpl w:val="F49CCD1C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6851C3"/>
    <w:multiLevelType w:val="hybridMultilevel"/>
    <w:tmpl w:val="DD92D9F6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1E65C34"/>
    <w:multiLevelType w:val="hybridMultilevel"/>
    <w:tmpl w:val="254AD62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A3A20"/>
    <w:multiLevelType w:val="hybridMultilevel"/>
    <w:tmpl w:val="33105E1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9742A"/>
    <w:multiLevelType w:val="hybridMultilevel"/>
    <w:tmpl w:val="6388DD78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1F890884"/>
    <w:multiLevelType w:val="hybridMultilevel"/>
    <w:tmpl w:val="9EBE7516"/>
    <w:lvl w:ilvl="0" w:tplc="52FAD9E8">
      <w:numFmt w:val="bullet"/>
      <w:lvlText w:val="•"/>
      <w:lvlJc w:val="left"/>
      <w:pPr>
        <w:ind w:left="498" w:hanging="144"/>
      </w:pPr>
      <w:rPr>
        <w:rFonts w:ascii="Times New Roman" w:eastAsia="Times New Roman" w:hAnsi="Times New Roman" w:cs="Times New Roman" w:hint="default"/>
        <w:w w:val="100"/>
        <w:position w:val="2"/>
        <w:sz w:val="24"/>
        <w:szCs w:val="24"/>
        <w:lang w:val="ru-RU" w:eastAsia="en-US" w:bidi="ar-SA"/>
      </w:rPr>
    </w:lvl>
    <w:lvl w:ilvl="1" w:tplc="228A8B72">
      <w:numFmt w:val="bullet"/>
      <w:lvlText w:val="•"/>
      <w:lvlJc w:val="left"/>
      <w:pPr>
        <w:ind w:left="1514" w:hanging="144"/>
      </w:pPr>
      <w:rPr>
        <w:rFonts w:hint="default"/>
        <w:lang w:val="ru-RU" w:eastAsia="en-US" w:bidi="ar-SA"/>
      </w:rPr>
    </w:lvl>
    <w:lvl w:ilvl="2" w:tplc="215C4160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3" w:tplc="716E11D0">
      <w:numFmt w:val="bullet"/>
      <w:lvlText w:val="•"/>
      <w:lvlJc w:val="left"/>
      <w:pPr>
        <w:ind w:left="3543" w:hanging="144"/>
      </w:pPr>
      <w:rPr>
        <w:rFonts w:hint="default"/>
        <w:lang w:val="ru-RU" w:eastAsia="en-US" w:bidi="ar-SA"/>
      </w:rPr>
    </w:lvl>
    <w:lvl w:ilvl="4" w:tplc="B900EB10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4314ABF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6602CBDC">
      <w:numFmt w:val="bullet"/>
      <w:lvlText w:val="•"/>
      <w:lvlJc w:val="left"/>
      <w:pPr>
        <w:ind w:left="6587" w:hanging="144"/>
      </w:pPr>
      <w:rPr>
        <w:rFonts w:hint="default"/>
        <w:lang w:val="ru-RU" w:eastAsia="en-US" w:bidi="ar-SA"/>
      </w:rPr>
    </w:lvl>
    <w:lvl w:ilvl="7" w:tplc="41BC3F94">
      <w:numFmt w:val="bullet"/>
      <w:lvlText w:val="•"/>
      <w:lvlJc w:val="left"/>
      <w:pPr>
        <w:ind w:left="7602" w:hanging="144"/>
      </w:pPr>
      <w:rPr>
        <w:rFonts w:hint="default"/>
        <w:lang w:val="ru-RU" w:eastAsia="en-US" w:bidi="ar-SA"/>
      </w:rPr>
    </w:lvl>
    <w:lvl w:ilvl="8" w:tplc="731ECDC4">
      <w:numFmt w:val="bullet"/>
      <w:lvlText w:val="•"/>
      <w:lvlJc w:val="left"/>
      <w:pPr>
        <w:ind w:left="861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6634D8C"/>
    <w:multiLevelType w:val="hybridMultilevel"/>
    <w:tmpl w:val="8FCAC29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741E4D"/>
    <w:multiLevelType w:val="hybridMultilevel"/>
    <w:tmpl w:val="7B20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442778"/>
    <w:multiLevelType w:val="hybridMultilevel"/>
    <w:tmpl w:val="A222856E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34BFB"/>
    <w:multiLevelType w:val="hybridMultilevel"/>
    <w:tmpl w:val="33769F8C"/>
    <w:lvl w:ilvl="0" w:tplc="2ED87B86">
      <w:start w:val="1"/>
      <w:numFmt w:val="bullet"/>
      <w:lvlText w:val="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8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DE03B6"/>
    <w:multiLevelType w:val="hybridMultilevel"/>
    <w:tmpl w:val="F8B291E6"/>
    <w:lvl w:ilvl="0" w:tplc="D6BA31C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1" w15:restartNumberingAfterBreak="0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1A4142"/>
    <w:multiLevelType w:val="hybridMultilevel"/>
    <w:tmpl w:val="700E4074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F8B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761E"/>
    <w:multiLevelType w:val="hybridMultilevel"/>
    <w:tmpl w:val="7BDC3D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269E"/>
    <w:multiLevelType w:val="hybridMultilevel"/>
    <w:tmpl w:val="730C08DC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0F6345C"/>
    <w:multiLevelType w:val="hybridMultilevel"/>
    <w:tmpl w:val="B17C711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B128C0"/>
    <w:multiLevelType w:val="multilevel"/>
    <w:tmpl w:val="04190025"/>
    <w:styleLink w:val="5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5FF61E0"/>
    <w:multiLevelType w:val="hybridMultilevel"/>
    <w:tmpl w:val="5298EB0C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84B92"/>
    <w:multiLevelType w:val="hybridMultilevel"/>
    <w:tmpl w:val="1B0E6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F16B9B"/>
    <w:multiLevelType w:val="singleLevel"/>
    <w:tmpl w:val="ACDE4916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32" w15:restartNumberingAfterBreak="0">
    <w:nsid w:val="61DA3902"/>
    <w:multiLevelType w:val="hybridMultilevel"/>
    <w:tmpl w:val="870C63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80C42"/>
    <w:multiLevelType w:val="hybridMultilevel"/>
    <w:tmpl w:val="D5AA9258"/>
    <w:lvl w:ilvl="0" w:tplc="3A681354">
      <w:start w:val="1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62C6095F"/>
    <w:multiLevelType w:val="hybridMultilevel"/>
    <w:tmpl w:val="773CBF60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D2123"/>
    <w:multiLevelType w:val="hybridMultilevel"/>
    <w:tmpl w:val="E2D0E63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11000"/>
    <w:multiLevelType w:val="hybridMultilevel"/>
    <w:tmpl w:val="D226BA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5BB4"/>
    <w:multiLevelType w:val="hybridMultilevel"/>
    <w:tmpl w:val="8E5C0550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0709C3"/>
    <w:multiLevelType w:val="hybridMultilevel"/>
    <w:tmpl w:val="75D4C9C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42"/>
  </w:num>
  <w:num w:numId="5">
    <w:abstractNumId w:val="36"/>
  </w:num>
  <w:num w:numId="6">
    <w:abstractNumId w:val="38"/>
  </w:num>
  <w:num w:numId="7">
    <w:abstractNumId w:val="40"/>
  </w:num>
  <w:num w:numId="8">
    <w:abstractNumId w:val="18"/>
  </w:num>
  <w:num w:numId="9">
    <w:abstractNumId w:val="41"/>
  </w:num>
  <w:num w:numId="10">
    <w:abstractNumId w:val="6"/>
  </w:num>
  <w:num w:numId="11">
    <w:abstractNumId w:val="8"/>
  </w:num>
  <w:num w:numId="12">
    <w:abstractNumId w:val="0"/>
  </w:num>
  <w:num w:numId="13">
    <w:abstractNumId w:val="43"/>
  </w:num>
  <w:num w:numId="14">
    <w:abstractNumId w:val="26"/>
  </w:num>
  <w:num w:numId="15">
    <w:abstractNumId w:val="4"/>
  </w:num>
  <w:num w:numId="16">
    <w:abstractNumId w:val="28"/>
  </w:num>
  <w:num w:numId="17">
    <w:abstractNumId w:val="12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3"/>
  </w:num>
  <w:num w:numId="23">
    <w:abstractNumId w:val="21"/>
  </w:num>
  <w:num w:numId="24">
    <w:abstractNumId w:val="34"/>
  </w:num>
  <w:num w:numId="25">
    <w:abstractNumId w:val="16"/>
  </w:num>
  <w:num w:numId="26">
    <w:abstractNumId w:val="17"/>
  </w:num>
  <w:num w:numId="27">
    <w:abstractNumId w:val="39"/>
  </w:num>
  <w:num w:numId="28">
    <w:abstractNumId w:val="13"/>
  </w:num>
  <w:num w:numId="29">
    <w:abstractNumId w:val="24"/>
  </w:num>
  <w:num w:numId="30">
    <w:abstractNumId w:val="37"/>
  </w:num>
  <w:num w:numId="31">
    <w:abstractNumId w:val="10"/>
  </w:num>
  <w:num w:numId="32">
    <w:abstractNumId w:val="14"/>
  </w:num>
  <w:num w:numId="33">
    <w:abstractNumId w:val="29"/>
  </w:num>
  <w:num w:numId="34">
    <w:abstractNumId w:val="32"/>
  </w:num>
  <w:num w:numId="35">
    <w:abstractNumId w:val="5"/>
  </w:num>
  <w:num w:numId="36">
    <w:abstractNumId w:val="23"/>
  </w:num>
  <w:num w:numId="37">
    <w:abstractNumId w:val="2"/>
  </w:num>
  <w:num w:numId="38">
    <w:abstractNumId w:val="25"/>
  </w:num>
  <w:num w:numId="39">
    <w:abstractNumId w:val="35"/>
  </w:num>
  <w:num w:numId="40">
    <w:abstractNumId w:val="9"/>
  </w:num>
  <w:num w:numId="41">
    <w:abstractNumId w:val="22"/>
  </w:num>
  <w:num w:numId="42">
    <w:abstractNumId w:val="19"/>
  </w:num>
  <w:num w:numId="43">
    <w:abstractNumId w:val="3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2"/>
    <w:rsid w:val="000033FF"/>
    <w:rsid w:val="00005B2F"/>
    <w:rsid w:val="00031939"/>
    <w:rsid w:val="00063B13"/>
    <w:rsid w:val="000677BE"/>
    <w:rsid w:val="000729FD"/>
    <w:rsid w:val="0007686D"/>
    <w:rsid w:val="000810E0"/>
    <w:rsid w:val="000B384B"/>
    <w:rsid w:val="000C1142"/>
    <w:rsid w:val="000C51EE"/>
    <w:rsid w:val="000D0394"/>
    <w:rsid w:val="000D1928"/>
    <w:rsid w:val="000E1AFD"/>
    <w:rsid w:val="000E3CA3"/>
    <w:rsid w:val="000F28D7"/>
    <w:rsid w:val="000F4E55"/>
    <w:rsid w:val="000F740F"/>
    <w:rsid w:val="001052C9"/>
    <w:rsid w:val="001063BC"/>
    <w:rsid w:val="0011022B"/>
    <w:rsid w:val="00140793"/>
    <w:rsid w:val="00145F5E"/>
    <w:rsid w:val="001462F5"/>
    <w:rsid w:val="001551B5"/>
    <w:rsid w:val="001642E6"/>
    <w:rsid w:val="0017432F"/>
    <w:rsid w:val="001831E2"/>
    <w:rsid w:val="00195D83"/>
    <w:rsid w:val="001A0391"/>
    <w:rsid w:val="001A43D7"/>
    <w:rsid w:val="001A68DE"/>
    <w:rsid w:val="001B3EFC"/>
    <w:rsid w:val="001B74E0"/>
    <w:rsid w:val="001D4C59"/>
    <w:rsid w:val="001D6231"/>
    <w:rsid w:val="001F2B66"/>
    <w:rsid w:val="001F6A8F"/>
    <w:rsid w:val="00210931"/>
    <w:rsid w:val="00210DB7"/>
    <w:rsid w:val="002118CF"/>
    <w:rsid w:val="00227B42"/>
    <w:rsid w:val="002325B5"/>
    <w:rsid w:val="00244F43"/>
    <w:rsid w:val="00261A76"/>
    <w:rsid w:val="002630A2"/>
    <w:rsid w:val="002662CB"/>
    <w:rsid w:val="00270647"/>
    <w:rsid w:val="002725FC"/>
    <w:rsid w:val="002C008E"/>
    <w:rsid w:val="002C7BA6"/>
    <w:rsid w:val="002D60CA"/>
    <w:rsid w:val="002E5144"/>
    <w:rsid w:val="002F5089"/>
    <w:rsid w:val="0030521C"/>
    <w:rsid w:val="003119FB"/>
    <w:rsid w:val="00313B21"/>
    <w:rsid w:val="00333876"/>
    <w:rsid w:val="0034227C"/>
    <w:rsid w:val="0034709E"/>
    <w:rsid w:val="00361860"/>
    <w:rsid w:val="0036332A"/>
    <w:rsid w:val="00364CCB"/>
    <w:rsid w:val="00370AF0"/>
    <w:rsid w:val="00390EA4"/>
    <w:rsid w:val="003C1DA1"/>
    <w:rsid w:val="003D10F1"/>
    <w:rsid w:val="003D369A"/>
    <w:rsid w:val="003F1578"/>
    <w:rsid w:val="003F7547"/>
    <w:rsid w:val="00411C9D"/>
    <w:rsid w:val="00421295"/>
    <w:rsid w:val="00426039"/>
    <w:rsid w:val="00437C19"/>
    <w:rsid w:val="004417C8"/>
    <w:rsid w:val="00456639"/>
    <w:rsid w:val="00476020"/>
    <w:rsid w:val="00477C03"/>
    <w:rsid w:val="00482C3A"/>
    <w:rsid w:val="004A12F6"/>
    <w:rsid w:val="004B1CF0"/>
    <w:rsid w:val="004B69C4"/>
    <w:rsid w:val="004C3B92"/>
    <w:rsid w:val="004E0401"/>
    <w:rsid w:val="00513B05"/>
    <w:rsid w:val="00517C1C"/>
    <w:rsid w:val="00525F8F"/>
    <w:rsid w:val="0057438A"/>
    <w:rsid w:val="0058714B"/>
    <w:rsid w:val="00593DA6"/>
    <w:rsid w:val="005A5F23"/>
    <w:rsid w:val="005D19B5"/>
    <w:rsid w:val="005D3F28"/>
    <w:rsid w:val="005E651B"/>
    <w:rsid w:val="005F0C82"/>
    <w:rsid w:val="005F4618"/>
    <w:rsid w:val="0060050F"/>
    <w:rsid w:val="00603FA8"/>
    <w:rsid w:val="0061446E"/>
    <w:rsid w:val="00624C1D"/>
    <w:rsid w:val="00636063"/>
    <w:rsid w:val="00637AFE"/>
    <w:rsid w:val="00655F08"/>
    <w:rsid w:val="00671795"/>
    <w:rsid w:val="006916FE"/>
    <w:rsid w:val="006920D9"/>
    <w:rsid w:val="00694133"/>
    <w:rsid w:val="00694770"/>
    <w:rsid w:val="006B056D"/>
    <w:rsid w:val="006B5833"/>
    <w:rsid w:val="006D7610"/>
    <w:rsid w:val="006E09BC"/>
    <w:rsid w:val="006E7352"/>
    <w:rsid w:val="00706974"/>
    <w:rsid w:val="0072558C"/>
    <w:rsid w:val="0073483B"/>
    <w:rsid w:val="00736045"/>
    <w:rsid w:val="00740460"/>
    <w:rsid w:val="00740D6E"/>
    <w:rsid w:val="0075544D"/>
    <w:rsid w:val="00760E49"/>
    <w:rsid w:val="0077010A"/>
    <w:rsid w:val="007A00F5"/>
    <w:rsid w:val="007A35BD"/>
    <w:rsid w:val="007B404A"/>
    <w:rsid w:val="007D6061"/>
    <w:rsid w:val="007E43BB"/>
    <w:rsid w:val="007F103D"/>
    <w:rsid w:val="007F4861"/>
    <w:rsid w:val="007F5DA5"/>
    <w:rsid w:val="0080485F"/>
    <w:rsid w:val="00810585"/>
    <w:rsid w:val="00812AA9"/>
    <w:rsid w:val="00832256"/>
    <w:rsid w:val="008327C9"/>
    <w:rsid w:val="0083641D"/>
    <w:rsid w:val="00837881"/>
    <w:rsid w:val="00842568"/>
    <w:rsid w:val="00846B17"/>
    <w:rsid w:val="00846EC6"/>
    <w:rsid w:val="0085426D"/>
    <w:rsid w:val="00860774"/>
    <w:rsid w:val="00865C3C"/>
    <w:rsid w:val="00880AB9"/>
    <w:rsid w:val="00885F78"/>
    <w:rsid w:val="00890B9A"/>
    <w:rsid w:val="0089416B"/>
    <w:rsid w:val="008B4A46"/>
    <w:rsid w:val="008D65D5"/>
    <w:rsid w:val="008E07EB"/>
    <w:rsid w:val="008E0C3F"/>
    <w:rsid w:val="008F7E58"/>
    <w:rsid w:val="00906AA8"/>
    <w:rsid w:val="00916DDD"/>
    <w:rsid w:val="00933A59"/>
    <w:rsid w:val="00960143"/>
    <w:rsid w:val="00963B7B"/>
    <w:rsid w:val="00971CB8"/>
    <w:rsid w:val="00994F8D"/>
    <w:rsid w:val="009C3A50"/>
    <w:rsid w:val="009C6632"/>
    <w:rsid w:val="009D1F29"/>
    <w:rsid w:val="009D7702"/>
    <w:rsid w:val="009F1151"/>
    <w:rsid w:val="00A07D56"/>
    <w:rsid w:val="00A14DC0"/>
    <w:rsid w:val="00A15F59"/>
    <w:rsid w:val="00A2296D"/>
    <w:rsid w:val="00A25886"/>
    <w:rsid w:val="00A30163"/>
    <w:rsid w:val="00A413BA"/>
    <w:rsid w:val="00A44FF5"/>
    <w:rsid w:val="00A47114"/>
    <w:rsid w:val="00A52DEF"/>
    <w:rsid w:val="00A56DFC"/>
    <w:rsid w:val="00A5704D"/>
    <w:rsid w:val="00A723F3"/>
    <w:rsid w:val="00A745CD"/>
    <w:rsid w:val="00A859D6"/>
    <w:rsid w:val="00A95659"/>
    <w:rsid w:val="00AA21F4"/>
    <w:rsid w:val="00AD3830"/>
    <w:rsid w:val="00AE4023"/>
    <w:rsid w:val="00AE5F77"/>
    <w:rsid w:val="00AE68F7"/>
    <w:rsid w:val="00AE6F60"/>
    <w:rsid w:val="00AF0348"/>
    <w:rsid w:val="00AF591A"/>
    <w:rsid w:val="00B037A5"/>
    <w:rsid w:val="00B31E80"/>
    <w:rsid w:val="00B32FD0"/>
    <w:rsid w:val="00B348DD"/>
    <w:rsid w:val="00B402B2"/>
    <w:rsid w:val="00B42258"/>
    <w:rsid w:val="00B436D6"/>
    <w:rsid w:val="00B47BE1"/>
    <w:rsid w:val="00B6026A"/>
    <w:rsid w:val="00B630DA"/>
    <w:rsid w:val="00B66714"/>
    <w:rsid w:val="00B70863"/>
    <w:rsid w:val="00B7370E"/>
    <w:rsid w:val="00B84E0C"/>
    <w:rsid w:val="00B944CB"/>
    <w:rsid w:val="00BA0E45"/>
    <w:rsid w:val="00BA342C"/>
    <w:rsid w:val="00BB301D"/>
    <w:rsid w:val="00BB499F"/>
    <w:rsid w:val="00BD0E23"/>
    <w:rsid w:val="00BD4D6D"/>
    <w:rsid w:val="00BF2778"/>
    <w:rsid w:val="00C010ED"/>
    <w:rsid w:val="00C278CF"/>
    <w:rsid w:val="00C40027"/>
    <w:rsid w:val="00C436C3"/>
    <w:rsid w:val="00C45723"/>
    <w:rsid w:val="00C54A61"/>
    <w:rsid w:val="00C73B96"/>
    <w:rsid w:val="00C808D4"/>
    <w:rsid w:val="00C84E9A"/>
    <w:rsid w:val="00C905BF"/>
    <w:rsid w:val="00C9198F"/>
    <w:rsid w:val="00C97810"/>
    <w:rsid w:val="00CB796F"/>
    <w:rsid w:val="00CC0E35"/>
    <w:rsid w:val="00CE0D3C"/>
    <w:rsid w:val="00CE6F9A"/>
    <w:rsid w:val="00CF466F"/>
    <w:rsid w:val="00CF53B3"/>
    <w:rsid w:val="00D130F8"/>
    <w:rsid w:val="00D225ED"/>
    <w:rsid w:val="00D267FE"/>
    <w:rsid w:val="00D30D33"/>
    <w:rsid w:val="00D30DE5"/>
    <w:rsid w:val="00D41769"/>
    <w:rsid w:val="00D6279B"/>
    <w:rsid w:val="00D62F0F"/>
    <w:rsid w:val="00D66B81"/>
    <w:rsid w:val="00D80069"/>
    <w:rsid w:val="00D97FF7"/>
    <w:rsid w:val="00DA4B2B"/>
    <w:rsid w:val="00DA5D11"/>
    <w:rsid w:val="00DB130B"/>
    <w:rsid w:val="00DB67B9"/>
    <w:rsid w:val="00DD002F"/>
    <w:rsid w:val="00DD24B5"/>
    <w:rsid w:val="00DE507C"/>
    <w:rsid w:val="00DF4362"/>
    <w:rsid w:val="00E0280C"/>
    <w:rsid w:val="00E05864"/>
    <w:rsid w:val="00E112F4"/>
    <w:rsid w:val="00E13D23"/>
    <w:rsid w:val="00E17663"/>
    <w:rsid w:val="00E20400"/>
    <w:rsid w:val="00E21665"/>
    <w:rsid w:val="00E234C0"/>
    <w:rsid w:val="00E24087"/>
    <w:rsid w:val="00E34AB4"/>
    <w:rsid w:val="00E4797F"/>
    <w:rsid w:val="00E50828"/>
    <w:rsid w:val="00E54499"/>
    <w:rsid w:val="00E55CD2"/>
    <w:rsid w:val="00E55CD8"/>
    <w:rsid w:val="00E61B80"/>
    <w:rsid w:val="00E73D31"/>
    <w:rsid w:val="00E80E2A"/>
    <w:rsid w:val="00EA5D17"/>
    <w:rsid w:val="00EB4425"/>
    <w:rsid w:val="00EC5566"/>
    <w:rsid w:val="00ED11F2"/>
    <w:rsid w:val="00EE4BAD"/>
    <w:rsid w:val="00EE4BCE"/>
    <w:rsid w:val="00F052B6"/>
    <w:rsid w:val="00F05AF1"/>
    <w:rsid w:val="00F202F3"/>
    <w:rsid w:val="00F263D6"/>
    <w:rsid w:val="00F42A19"/>
    <w:rsid w:val="00F438C8"/>
    <w:rsid w:val="00F45482"/>
    <w:rsid w:val="00F47EA0"/>
    <w:rsid w:val="00F534F9"/>
    <w:rsid w:val="00F55F10"/>
    <w:rsid w:val="00F67FEB"/>
    <w:rsid w:val="00F73833"/>
    <w:rsid w:val="00F86D79"/>
    <w:rsid w:val="00FA0810"/>
    <w:rsid w:val="00FA1A10"/>
    <w:rsid w:val="00FB2BE5"/>
    <w:rsid w:val="00FB5D5A"/>
    <w:rsid w:val="00FD3D7E"/>
    <w:rsid w:val="00FE0279"/>
    <w:rsid w:val="00FE343D"/>
    <w:rsid w:val="00FE41E4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744CB"/>
  <w15:chartTrackingRefBased/>
  <w15:docId w15:val="{44C001D1-61B5-419F-B248-16DA9FDA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97FF7"/>
    <w:rPr>
      <w:rFonts w:ascii="Times New Roman" w:hAnsi="Times New Roman"/>
      <w:sz w:val="24"/>
    </w:rPr>
  </w:style>
  <w:style w:type="paragraph" w:styleId="1">
    <w:name w:val="heading 1"/>
    <w:aliases w:val="Title,H1,Заг 1,Edf Titre 1,Rodos title,Názov kapitoly,Chapter Level,Заголовок параграфа (1.),111,Section,level2 hdg,Заголовок 1 Знак Знак Знак Знак Знак,Заголовок 1 Знак Знак,новая страница,íîâàÿ ñòðàíèöà, Знак Знак Знак Знак"/>
    <w:basedOn w:val="a2"/>
    <w:link w:val="10"/>
    <w:qFormat/>
    <w:rsid w:val="00D97FF7"/>
    <w:pPr>
      <w:widowControl w:val="0"/>
      <w:spacing w:after="0" w:line="240" w:lineRule="auto"/>
      <w:ind w:left="102"/>
      <w:outlineLvl w:val="0"/>
    </w:pPr>
    <w:rPr>
      <w:rFonts w:eastAsia="Times New Roman"/>
      <w:b/>
      <w:bCs/>
      <w:sz w:val="28"/>
      <w:szCs w:val="28"/>
      <w:lang w:val="en-US"/>
    </w:rPr>
  </w:style>
  <w:style w:type="paragraph" w:styleId="2">
    <w:name w:val="heading 2"/>
    <w:aliases w:val="H2,h2, Знак2, Знак Знак Знак"/>
    <w:basedOn w:val="a2"/>
    <w:next w:val="a2"/>
    <w:link w:val="20"/>
    <w:unhideWhenUsed/>
    <w:qFormat/>
    <w:rsid w:val="00D97FF7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3">
    <w:name w:val="heading 3"/>
    <w:aliases w:val="H3,h3, Знак, Знак3"/>
    <w:basedOn w:val="a2"/>
    <w:next w:val="a2"/>
    <w:link w:val="30"/>
    <w:unhideWhenUsed/>
    <w:qFormat/>
    <w:rsid w:val="00D97FF7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val="en-US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qFormat/>
    <w:rsid w:val="00D97FF7"/>
    <w:pPr>
      <w:keepNext/>
      <w:keepLines/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aliases w:val="H5,Edf Titre 5,Underline"/>
    <w:basedOn w:val="a2"/>
    <w:next w:val="a2"/>
    <w:link w:val="50"/>
    <w:qFormat/>
    <w:rsid w:val="00D97FF7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aliases w:val="H6,Edf Titre 6"/>
    <w:basedOn w:val="5"/>
    <w:next w:val="a3"/>
    <w:link w:val="60"/>
    <w:unhideWhenUsed/>
    <w:qFormat/>
    <w:rsid w:val="00D97FF7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nhideWhenUsed/>
    <w:qFormat/>
    <w:rsid w:val="00D97FF7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nhideWhenUsed/>
    <w:qFormat/>
    <w:rsid w:val="00D97FF7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nhideWhenUsed/>
    <w:qFormat/>
    <w:rsid w:val="00D97FF7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,Заголовок 1 Знак Знак Знак Знак Знак Знак,новая страница Знак"/>
    <w:basedOn w:val="a4"/>
    <w:link w:val="1"/>
    <w:rsid w:val="00D97FF7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aliases w:val="H2 Знак,h2 Знак, Знак2 Знак, Знак Знак Знак Знак1"/>
    <w:basedOn w:val="a4"/>
    <w:link w:val="2"/>
    <w:rsid w:val="00D97F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30">
    <w:name w:val="Заголовок 3 Знак"/>
    <w:aliases w:val="H3 Знак,h3 Знак, Знак Знак, Знак3 Знак"/>
    <w:basedOn w:val="a4"/>
    <w:link w:val="3"/>
    <w:rsid w:val="00D97F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rsid w:val="00D97FF7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,Underline Знак"/>
    <w:basedOn w:val="a4"/>
    <w:link w:val="5"/>
    <w:rsid w:val="00D97FF7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aliases w:val="H6 Знак,Edf Titre 6 Знак"/>
    <w:basedOn w:val="a4"/>
    <w:link w:val="6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rsid w:val="00D97FF7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rsid w:val="00D97FF7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rsid w:val="00D97FF7"/>
    <w:rPr>
      <w:rFonts w:ascii="Times New Roman" w:eastAsia="Times New Roman" w:hAnsi="Times New Roman" w:cs="Arial"/>
      <w:iCs/>
      <w:kern w:val="28"/>
      <w:sz w:val="24"/>
    </w:rPr>
  </w:style>
  <w:style w:type="paragraph" w:customStyle="1" w:styleId="Default">
    <w:name w:val="Default"/>
    <w:rsid w:val="00D97F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2"/>
    <w:link w:val="a8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Нижний колонтитул Знак"/>
    <w:basedOn w:val="a4"/>
    <w:link w:val="a7"/>
    <w:uiPriority w:val="99"/>
    <w:rsid w:val="00D97FF7"/>
    <w:rPr>
      <w:rFonts w:ascii="Times New Roman" w:hAnsi="Times New Roman"/>
      <w:sz w:val="24"/>
      <w:lang w:val="en-US"/>
    </w:rPr>
  </w:style>
  <w:style w:type="paragraph" w:styleId="a9">
    <w:name w:val="header"/>
    <w:basedOn w:val="a2"/>
    <w:link w:val="aa"/>
    <w:uiPriority w:val="99"/>
    <w:unhideWhenUsed/>
    <w:rsid w:val="00D97FF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Верхний колонтитул Знак"/>
    <w:basedOn w:val="a4"/>
    <w:link w:val="a9"/>
    <w:uiPriority w:val="99"/>
    <w:rsid w:val="00D97FF7"/>
    <w:rPr>
      <w:rFonts w:ascii="Times New Roman" w:hAnsi="Times New Roman"/>
      <w:sz w:val="24"/>
      <w:lang w:val="en-US"/>
    </w:rPr>
  </w:style>
  <w:style w:type="table" w:styleId="ab">
    <w:name w:val="Table Grid"/>
    <w:basedOn w:val="a5"/>
    <w:uiPriority w:val="39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Классик"/>
    <w:basedOn w:val="a2"/>
    <w:link w:val="ad"/>
    <w:qFormat/>
    <w:rsid w:val="00D97FF7"/>
    <w:pPr>
      <w:spacing w:after="0" w:line="240" w:lineRule="auto"/>
      <w:ind w:firstLine="720"/>
      <w:jc w:val="both"/>
    </w:pPr>
    <w:rPr>
      <w:rFonts w:eastAsia="Calibri" w:cs="Times New Roman"/>
      <w:szCs w:val="24"/>
      <w:lang w:bidi="en-US"/>
    </w:rPr>
  </w:style>
  <w:style w:type="character" w:customStyle="1" w:styleId="ad">
    <w:name w:val="Классик Знак"/>
    <w:basedOn w:val="a4"/>
    <w:link w:val="ac"/>
    <w:rsid w:val="00D97FF7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e">
    <w:name w:val="Normal (Web)"/>
    <w:aliases w:val="Обычный (Web),Обычный (Web)1"/>
    <w:basedOn w:val="a2"/>
    <w:uiPriority w:val="99"/>
    <w:unhideWhenUsed/>
    <w:qFormat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">
    <w:name w:val="Body Text Indent"/>
    <w:basedOn w:val="a2"/>
    <w:link w:val="af0"/>
    <w:unhideWhenUsed/>
    <w:rsid w:val="00D97FF7"/>
    <w:pPr>
      <w:widowControl w:val="0"/>
      <w:spacing w:after="120" w:line="240" w:lineRule="auto"/>
      <w:ind w:left="283"/>
    </w:pPr>
    <w:rPr>
      <w:lang w:val="en-US"/>
    </w:rPr>
  </w:style>
  <w:style w:type="character" w:customStyle="1" w:styleId="af0">
    <w:name w:val="Основной текст с отступом Знак"/>
    <w:basedOn w:val="a4"/>
    <w:link w:val="af"/>
    <w:rsid w:val="00D97FF7"/>
    <w:rPr>
      <w:rFonts w:ascii="Times New Roman" w:hAnsi="Times New Roman"/>
      <w:sz w:val="24"/>
      <w:lang w:val="en-US"/>
    </w:rPr>
  </w:style>
  <w:style w:type="paragraph" w:styleId="af1">
    <w:name w:val="Balloon Text"/>
    <w:basedOn w:val="a2"/>
    <w:link w:val="af2"/>
    <w:uiPriority w:val="99"/>
    <w:semiHidden/>
    <w:unhideWhenUsed/>
    <w:rsid w:val="00D97FF7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4"/>
    <w:link w:val="af1"/>
    <w:uiPriority w:val="99"/>
    <w:semiHidden/>
    <w:rsid w:val="00D97FF7"/>
    <w:rPr>
      <w:rFonts w:ascii="Tahoma" w:hAnsi="Tahoma" w:cs="Tahoma"/>
      <w:sz w:val="16"/>
      <w:szCs w:val="16"/>
      <w:lang w:val="en-US"/>
    </w:rPr>
  </w:style>
  <w:style w:type="paragraph" w:styleId="af3">
    <w:name w:val="TOC Heading"/>
    <w:basedOn w:val="1"/>
    <w:next w:val="a2"/>
    <w:uiPriority w:val="39"/>
    <w:unhideWhenUsed/>
    <w:qFormat/>
    <w:rsid w:val="00D97FF7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</w:pPr>
    <w:rPr>
      <w:lang w:val="en-US"/>
    </w:rPr>
  </w:style>
  <w:style w:type="paragraph" w:styleId="21">
    <w:name w:val="toc 2"/>
    <w:basedOn w:val="a2"/>
    <w:next w:val="a2"/>
    <w:autoRedefine/>
    <w:uiPriority w:val="39"/>
    <w:unhideWhenUsed/>
    <w:qFormat/>
    <w:rsid w:val="00D97FF7"/>
    <w:pPr>
      <w:widowControl w:val="0"/>
      <w:spacing w:after="100" w:line="240" w:lineRule="auto"/>
      <w:ind w:left="220"/>
    </w:pPr>
    <w:rPr>
      <w:lang w:val="en-US"/>
    </w:rPr>
  </w:style>
  <w:style w:type="character" w:styleId="af4">
    <w:name w:val="Hyperlink"/>
    <w:basedOn w:val="a4"/>
    <w:uiPriority w:val="99"/>
    <w:unhideWhenUsed/>
    <w:rsid w:val="00D97FF7"/>
    <w:rPr>
      <w:color w:val="0563C1" w:themeColor="hyperlink"/>
      <w:u w:val="single"/>
    </w:rPr>
  </w:style>
  <w:style w:type="paragraph" w:customStyle="1" w:styleId="af5">
    <w:name w:val="Табличный"/>
    <w:basedOn w:val="a2"/>
    <w:uiPriority w:val="99"/>
    <w:rsid w:val="00D97FF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</w:rPr>
  </w:style>
  <w:style w:type="character" w:styleId="af6">
    <w:name w:val="Placeholder Text"/>
    <w:basedOn w:val="a4"/>
    <w:uiPriority w:val="99"/>
    <w:semiHidden/>
    <w:rsid w:val="00D97FF7"/>
    <w:rPr>
      <w:color w:val="808080"/>
    </w:rPr>
  </w:style>
  <w:style w:type="paragraph" w:styleId="af7">
    <w:name w:val="Plain Text"/>
    <w:basedOn w:val="a2"/>
    <w:link w:val="af8"/>
    <w:uiPriority w:val="99"/>
    <w:rsid w:val="00D97FF7"/>
    <w:pPr>
      <w:spacing w:after="0" w:line="240" w:lineRule="auto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4"/>
    <w:link w:val="af7"/>
    <w:uiPriority w:val="99"/>
    <w:rsid w:val="00D97FF7"/>
    <w:rPr>
      <w:rFonts w:ascii="Consolas" w:eastAsia="Calibri" w:hAnsi="Consolas" w:cs="Times New Roman"/>
      <w:sz w:val="21"/>
      <w:szCs w:val="21"/>
    </w:rPr>
  </w:style>
  <w:style w:type="paragraph" w:styleId="af9">
    <w:name w:val="List Paragraph"/>
    <w:aliases w:val="Маркер"/>
    <w:basedOn w:val="a2"/>
    <w:link w:val="afa"/>
    <w:uiPriority w:val="34"/>
    <w:qFormat/>
    <w:rsid w:val="00D97FF7"/>
    <w:pPr>
      <w:spacing w:after="0" w:line="240" w:lineRule="auto"/>
      <w:ind w:left="720"/>
      <w:contextualSpacing/>
      <w:jc w:val="both"/>
    </w:pPr>
    <w:rPr>
      <w:rFonts w:eastAsia="Calibri" w:cs="Times New Roman"/>
    </w:rPr>
  </w:style>
  <w:style w:type="character" w:customStyle="1" w:styleId="ArialNarrow">
    <w:name w:val="Основной текст + Arial Narrow"/>
    <w:aliases w:val="11,5 pt65"/>
    <w:uiPriority w:val="99"/>
    <w:rsid w:val="00D97FF7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D97FF7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Основной текст_"/>
    <w:link w:val="61"/>
    <w:locked/>
    <w:rsid w:val="00D97FF7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b"/>
    <w:rsid w:val="00D97FF7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rFonts w:ascii="Arial" w:hAnsi="Arial" w:cs="Arial"/>
      <w:sz w:val="22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D97FF7"/>
    <w:pPr>
      <w:widowControl w:val="0"/>
      <w:spacing w:after="100" w:line="240" w:lineRule="auto"/>
      <w:ind w:left="440"/>
    </w:pPr>
    <w:rPr>
      <w:lang w:val="en-US"/>
    </w:rPr>
  </w:style>
  <w:style w:type="paragraph" w:customStyle="1" w:styleId="ConsPlusNormal">
    <w:name w:val="ConsPlusNormal"/>
    <w:uiPriority w:val="99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c">
    <w:name w:val="No Spacing"/>
    <w:basedOn w:val="a2"/>
    <w:link w:val="afd"/>
    <w:uiPriority w:val="1"/>
    <w:qFormat/>
    <w:rsid w:val="00D97FF7"/>
    <w:pPr>
      <w:spacing w:after="0" w:line="240" w:lineRule="auto"/>
    </w:pPr>
    <w:rPr>
      <w:rFonts w:cs="Times New Roman"/>
      <w:szCs w:val="32"/>
      <w:lang w:val="en-US" w:bidi="en-US"/>
    </w:rPr>
  </w:style>
  <w:style w:type="character" w:customStyle="1" w:styleId="apple-converted-space">
    <w:name w:val="apple-converted-space"/>
    <w:basedOn w:val="a4"/>
    <w:rsid w:val="00D97FF7"/>
  </w:style>
  <w:style w:type="paragraph" w:styleId="a3">
    <w:name w:val="Body Text"/>
    <w:basedOn w:val="a2"/>
    <w:link w:val="afe"/>
    <w:uiPriority w:val="1"/>
    <w:unhideWhenUsed/>
    <w:qFormat/>
    <w:rsid w:val="00D97FF7"/>
    <w:pPr>
      <w:spacing w:after="120" w:line="240" w:lineRule="auto"/>
    </w:pPr>
    <w:rPr>
      <w:rFonts w:eastAsia="Calibri" w:cs="Times New Roman"/>
      <w:szCs w:val="24"/>
      <w:lang w:eastAsia="ru-RU"/>
    </w:rPr>
  </w:style>
  <w:style w:type="character" w:customStyle="1" w:styleId="afe">
    <w:name w:val="Основной текст Знак"/>
    <w:basedOn w:val="a4"/>
    <w:link w:val="a3"/>
    <w:uiPriority w:val="1"/>
    <w:rsid w:val="00D97F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D97FF7"/>
    <w:pPr>
      <w:widowControl w:val="0"/>
      <w:shd w:val="clear" w:color="auto" w:fill="FFFFFF"/>
      <w:spacing w:before="3480" w:after="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customStyle="1" w:styleId="aff">
    <w:name w:val="Текст примечания Знак"/>
    <w:basedOn w:val="a4"/>
    <w:link w:val="aff0"/>
    <w:uiPriority w:val="99"/>
    <w:semiHidden/>
    <w:rsid w:val="00D97FF7"/>
    <w:rPr>
      <w:sz w:val="20"/>
      <w:szCs w:val="20"/>
      <w:lang w:val="en-US"/>
    </w:rPr>
  </w:style>
  <w:style w:type="paragraph" w:styleId="aff0">
    <w:name w:val="annotation text"/>
    <w:basedOn w:val="a2"/>
    <w:link w:val="aff"/>
    <w:uiPriority w:val="99"/>
    <w:semiHidden/>
    <w:unhideWhenUsed/>
    <w:rsid w:val="00D97FF7"/>
    <w:pPr>
      <w:widowControl w:val="0"/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12">
    <w:name w:val="Текст примечания Знак1"/>
    <w:basedOn w:val="a4"/>
    <w:uiPriority w:val="99"/>
    <w:semiHidden/>
    <w:rsid w:val="00D97FF7"/>
    <w:rPr>
      <w:rFonts w:ascii="Times New Roman" w:hAnsi="Times New Roman"/>
      <w:sz w:val="20"/>
      <w:szCs w:val="20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D97FF7"/>
    <w:rPr>
      <w:b/>
      <w:bCs/>
      <w:sz w:val="20"/>
      <w:szCs w:val="20"/>
      <w:lang w:val="en-US"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D97F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D97FF7"/>
    <w:rPr>
      <w:rFonts w:ascii="Times New Roman" w:hAnsi="Times New Roman"/>
      <w:b/>
      <w:bCs/>
      <w:sz w:val="20"/>
      <w:szCs w:val="20"/>
    </w:rPr>
  </w:style>
  <w:style w:type="character" w:styleId="aff3">
    <w:name w:val="Emphasis"/>
    <w:basedOn w:val="a4"/>
    <w:uiPriority w:val="20"/>
    <w:qFormat/>
    <w:rsid w:val="00D97FF7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qFormat/>
    <w:rsid w:val="00D97FF7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1">
    <w:name w:val="toc 5"/>
    <w:basedOn w:val="a2"/>
    <w:next w:val="a2"/>
    <w:autoRedefine/>
    <w:uiPriority w:val="39"/>
    <w:unhideWhenUsed/>
    <w:qFormat/>
    <w:rsid w:val="00D97FF7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2">
    <w:name w:val="toc 6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D97FF7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D97FF7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D97FF7"/>
    <w:rPr>
      <w:rFonts w:ascii="Arial" w:hAnsi="Arial"/>
      <w:b/>
      <w:bCs/>
      <w:sz w:val="24"/>
      <w:szCs w:val="22"/>
      <w:lang w:eastAsia="en-US"/>
    </w:rPr>
  </w:style>
  <w:style w:type="character" w:customStyle="1" w:styleId="14">
    <w:name w:val="Верхний колонтитул Знак1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5">
    <w:name w:val="Нижний колонтитул Знак1"/>
    <w:uiPriority w:val="99"/>
    <w:locked/>
    <w:rsid w:val="00D97FF7"/>
    <w:rPr>
      <w:rFonts w:ascii="Calibri" w:hAnsi="Calibri"/>
      <w:sz w:val="22"/>
      <w:szCs w:val="22"/>
      <w:lang w:val="ru-RU" w:eastAsia="en-US" w:bidi="ar-SA"/>
    </w:rPr>
  </w:style>
  <w:style w:type="character" w:customStyle="1" w:styleId="16">
    <w:name w:val="Текст выноски Знак1"/>
    <w:semiHidden/>
    <w:locked/>
    <w:rsid w:val="00D97FF7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7">
    <w:name w:val="Абзац списка1"/>
    <w:basedOn w:val="a2"/>
    <w:uiPriority w:val="99"/>
    <w:rsid w:val="00D97FF7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32">
    <w:name w:val="Оглавление 3 Знак"/>
    <w:link w:val="31"/>
    <w:uiPriority w:val="39"/>
    <w:locked/>
    <w:rsid w:val="00D97FF7"/>
    <w:rPr>
      <w:rFonts w:ascii="Times New Roman" w:hAnsi="Times New Roman"/>
      <w:sz w:val="24"/>
      <w:lang w:val="en-US"/>
    </w:rPr>
  </w:style>
  <w:style w:type="paragraph" w:customStyle="1" w:styleId="18">
    <w:name w:val="Заголовок оглавления1"/>
    <w:basedOn w:val="1"/>
    <w:next w:val="a2"/>
    <w:qFormat/>
    <w:rsid w:val="00D97FF7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9">
    <w:name w:val="Стиль1"/>
    <w:basedOn w:val="a2"/>
    <w:link w:val="1a"/>
    <w:rsid w:val="00D97FF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a">
    <w:name w:val="Стиль1 Знак"/>
    <w:link w:val="19"/>
    <w:locked/>
    <w:rsid w:val="00D97FF7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D97FF7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pt">
    <w:name w:val="Основной текст + 8 pt"/>
    <w:uiPriority w:val="99"/>
    <w:rsid w:val="00D97FF7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ff4">
    <w:name w:val="Подпись к картинке_"/>
    <w:link w:val="aff5"/>
    <w:locked/>
    <w:rsid w:val="00D97FF7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5">
    <w:name w:val="Подпись к картинке"/>
    <w:basedOn w:val="a2"/>
    <w:link w:val="aff4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7"/>
      <w:szCs w:val="17"/>
      <w:shd w:val="clear" w:color="auto" w:fill="FFFFFF"/>
    </w:rPr>
  </w:style>
  <w:style w:type="character" w:customStyle="1" w:styleId="aff6">
    <w:name w:val="Колонтитул"/>
    <w:uiPriority w:val="99"/>
    <w:rsid w:val="00D97FF7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">
    <w:name w:val="Колонтитул + Arial"/>
    <w:aliases w:val="7 pt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9pt">
    <w:name w:val="Колонтитул + 9 pt"/>
    <w:aliases w:val="Полужирный4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7">
    <w:name w:val="Название таблицы"/>
    <w:basedOn w:val="a2"/>
    <w:next w:val="a2"/>
    <w:link w:val="aff8"/>
    <w:rsid w:val="00D97FF7"/>
    <w:pPr>
      <w:keepNext/>
      <w:keepLines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8">
    <w:name w:val="Название таблицы Знак"/>
    <w:link w:val="aff7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9">
    <w:name w:val="Уплотненный основной"/>
    <w:basedOn w:val="a3"/>
    <w:rsid w:val="00D97FF7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2">
    <w:name w:val="Основной текст (4)_"/>
    <w:link w:val="43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D97FF7"/>
    <w:pPr>
      <w:widowControl w:val="0"/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affa">
    <w:name w:val="Сноска_"/>
    <w:rsid w:val="00D97FF7"/>
    <w:rPr>
      <w:rFonts w:ascii="Arial" w:eastAsia="Times New Roman" w:hAnsi="Arial" w:cs="Arial"/>
      <w:sz w:val="23"/>
      <w:szCs w:val="23"/>
      <w:u w:val="none"/>
    </w:rPr>
  </w:style>
  <w:style w:type="character" w:customStyle="1" w:styleId="affb">
    <w:name w:val="Сноска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 w:eastAsia="x-none"/>
    </w:rPr>
  </w:style>
  <w:style w:type="character" w:customStyle="1" w:styleId="22">
    <w:name w:val="Основной текст (2)_"/>
    <w:rsid w:val="00D97FF7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D97FF7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D97FF7"/>
    <w:pPr>
      <w:widowControl w:val="0"/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character" w:customStyle="1" w:styleId="23">
    <w:name w:val="Подпись к таблице (2)_"/>
    <w:link w:val="24"/>
    <w:locked/>
    <w:rsid w:val="00D97FF7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pacing w:val="-10"/>
      <w:sz w:val="22"/>
      <w:shd w:val="clear" w:color="auto" w:fill="FFFFFF"/>
    </w:rPr>
  </w:style>
  <w:style w:type="character" w:customStyle="1" w:styleId="1b">
    <w:name w:val="Основной текст1"/>
    <w:uiPriority w:val="99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c">
    <w:name w:val="Колонтитул_"/>
    <w:link w:val="1c"/>
    <w:uiPriority w:val="99"/>
    <w:rsid w:val="00D97FF7"/>
    <w:rPr>
      <w:rFonts w:ascii="Tahoma" w:eastAsia="Times New Roman" w:hAnsi="Tahoma" w:cs="Tahoma"/>
      <w:sz w:val="15"/>
      <w:szCs w:val="15"/>
      <w:shd w:val="clear" w:color="auto" w:fill="FFFFFF"/>
    </w:rPr>
  </w:style>
  <w:style w:type="character" w:customStyle="1" w:styleId="affd">
    <w:name w:val="Оглавление + Малые прописные"/>
    <w:rsid w:val="00D97FF7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affe">
    <w:name w:val="Основной текст + Полужирный"/>
    <w:aliases w:val="Курсив"/>
    <w:rsid w:val="00D97FF7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D97FF7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D97FF7"/>
    <w:pPr>
      <w:widowControl w:val="0"/>
      <w:shd w:val="clear" w:color="auto" w:fill="FFFFFF"/>
      <w:spacing w:before="1920" w:after="0" w:line="240" w:lineRule="atLeast"/>
    </w:pPr>
    <w:rPr>
      <w:rFonts w:ascii="Arial" w:hAnsi="Arial"/>
      <w:b/>
      <w:bCs/>
      <w:sz w:val="14"/>
      <w:szCs w:val="14"/>
      <w:shd w:val="clear" w:color="auto" w:fill="FFFFFF"/>
    </w:rPr>
  </w:style>
  <w:style w:type="character" w:customStyle="1" w:styleId="25">
    <w:name w:val="Подпись к картинке (2)_"/>
    <w:link w:val="26"/>
    <w:locked/>
    <w:rsid w:val="00D97FF7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2"/>
      <w:shd w:val="clear" w:color="auto" w:fill="FFFFFF"/>
    </w:rPr>
  </w:style>
  <w:style w:type="character" w:customStyle="1" w:styleId="72">
    <w:name w:val="Основной текст (7)_"/>
    <w:rsid w:val="00D97FF7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D97FF7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 w:eastAsia="x-none"/>
    </w:rPr>
  </w:style>
  <w:style w:type="character" w:customStyle="1" w:styleId="27">
    <w:name w:val="Основной текст2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44">
    <w:name w:val="Основной текст4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55">
    <w:name w:val="Основной текст5"/>
    <w:rsid w:val="00D97FF7"/>
    <w:rPr>
      <w:rFonts w:ascii="Arial" w:hAnsi="Arial"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63">
    <w:name w:val="Основной текст (6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D97FF7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f">
    <w:name w:val="Подпись к таблице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D97FF7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D97FF7"/>
    <w:pPr>
      <w:widowControl w:val="0"/>
      <w:shd w:val="clear" w:color="auto" w:fill="FFFFFF"/>
      <w:spacing w:after="0" w:line="77" w:lineRule="exact"/>
    </w:pPr>
    <w:rPr>
      <w:rFonts w:asciiTheme="minorHAnsi" w:hAnsiTheme="minorHAnsi"/>
      <w:spacing w:val="-20"/>
      <w:sz w:val="12"/>
      <w:szCs w:val="12"/>
      <w:shd w:val="clear" w:color="auto" w:fill="FFFFFF"/>
    </w:rPr>
  </w:style>
  <w:style w:type="character" w:customStyle="1" w:styleId="3Batang">
    <w:name w:val="Подпись к картинке (3) + Batang"/>
    <w:aliases w:val="4,5 pt62,Интервал 0 pt"/>
    <w:rsid w:val="00D97FF7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45">
    <w:name w:val="Подпись к картинке (4)_"/>
    <w:link w:val="46"/>
    <w:locked/>
    <w:rsid w:val="00D97FF7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D97FF7"/>
    <w:pPr>
      <w:widowControl w:val="0"/>
      <w:shd w:val="clear" w:color="auto" w:fill="FFFFFF"/>
      <w:spacing w:after="0" w:line="77" w:lineRule="exact"/>
    </w:pPr>
    <w:rPr>
      <w:rFonts w:ascii="Batang" w:eastAsia="Batang" w:hAnsi="Batang"/>
      <w:spacing w:val="-10"/>
      <w:sz w:val="9"/>
      <w:szCs w:val="9"/>
      <w:shd w:val="clear" w:color="auto" w:fill="FFFFFF"/>
    </w:rPr>
  </w:style>
  <w:style w:type="character" w:customStyle="1" w:styleId="47">
    <w:name w:val="Подпись к картинке (4) + Курсив"/>
    <w:rsid w:val="00D97FF7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56">
    <w:name w:val="Подпись к картинке (5)_"/>
    <w:link w:val="57"/>
    <w:locked/>
    <w:rsid w:val="00D97FF7"/>
    <w:rPr>
      <w:b/>
      <w:bCs/>
      <w:sz w:val="8"/>
      <w:szCs w:val="8"/>
      <w:shd w:val="clear" w:color="auto" w:fill="FFFFFF"/>
    </w:rPr>
  </w:style>
  <w:style w:type="paragraph" w:customStyle="1" w:styleId="57">
    <w:name w:val="Подпись к картинке (5)"/>
    <w:basedOn w:val="a2"/>
    <w:link w:val="56"/>
    <w:rsid w:val="00D97FF7"/>
    <w:pPr>
      <w:widowControl w:val="0"/>
      <w:shd w:val="clear" w:color="auto" w:fill="FFFFFF"/>
      <w:spacing w:after="0" w:line="240" w:lineRule="atLeast"/>
      <w:jc w:val="right"/>
    </w:pPr>
    <w:rPr>
      <w:rFonts w:asciiTheme="minorHAnsi" w:hAnsiTheme="minorHAnsi"/>
      <w:b/>
      <w:bCs/>
      <w:sz w:val="8"/>
      <w:szCs w:val="8"/>
      <w:shd w:val="clear" w:color="auto" w:fill="FFFFFF"/>
    </w:rPr>
  </w:style>
  <w:style w:type="character" w:customStyle="1" w:styleId="58">
    <w:name w:val="Подпись к картинке (5) + Не полужирный"/>
    <w:aliases w:val="Курсив31"/>
    <w:rsid w:val="00D97FF7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64">
    <w:name w:val="Подпись к картинке (6)_"/>
    <w:link w:val="65"/>
    <w:locked/>
    <w:rsid w:val="00D97FF7"/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paragraph" w:customStyle="1" w:styleId="65">
    <w:name w:val="Подпись к картинке (6)"/>
    <w:basedOn w:val="a2"/>
    <w:link w:val="64"/>
    <w:rsid w:val="00D97FF7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  <w:lang w:val="en-US" w:eastAsia="x-none"/>
    </w:rPr>
  </w:style>
  <w:style w:type="character" w:customStyle="1" w:styleId="28">
    <w:name w:val="Основной текст (2)"/>
    <w:rsid w:val="00D97FF7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10pt">
    <w:name w:val="Основной текст + 10 pt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Batang">
    <w:name w:val="Основной текст + Batang"/>
    <w:aliases w:val="10 pt"/>
    <w:rsid w:val="00D97FF7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92">
    <w:name w:val="Основной текст (9)_"/>
    <w:link w:val="93"/>
    <w:locked/>
    <w:rsid w:val="00D97FF7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D97FF7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</w:rPr>
  </w:style>
  <w:style w:type="character" w:customStyle="1" w:styleId="100">
    <w:name w:val="Основной текст (10)_"/>
    <w:link w:val="101"/>
    <w:locked/>
    <w:rsid w:val="00D97FF7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i/>
      <w:iCs/>
      <w:spacing w:val="-30"/>
      <w:sz w:val="22"/>
      <w:shd w:val="clear" w:color="auto" w:fill="FFFFFF"/>
    </w:rPr>
  </w:style>
  <w:style w:type="character" w:customStyle="1" w:styleId="112">
    <w:name w:val="Основной текст (11)_"/>
    <w:link w:val="113"/>
    <w:locked/>
    <w:rsid w:val="00D97FF7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D97FF7"/>
    <w:pPr>
      <w:widowControl w:val="0"/>
      <w:shd w:val="clear" w:color="auto" w:fill="FFFFFF"/>
      <w:spacing w:before="120" w:after="0" w:line="240" w:lineRule="atLeas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11Arial">
    <w:name w:val="Основной текст (11) + Arial"/>
    <w:aliases w:val="8 pt,Курсив30,Интервал 0 pt16"/>
    <w:rsid w:val="00D97FF7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D97FF7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D97FF7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pacing w:val="6"/>
      <w:sz w:val="15"/>
      <w:szCs w:val="15"/>
      <w:shd w:val="clear" w:color="auto" w:fill="FFFFFF"/>
    </w:rPr>
  </w:style>
  <w:style w:type="character" w:customStyle="1" w:styleId="8Exact">
    <w:name w:val="Подпись к картинке (8) Exact"/>
    <w:link w:val="84"/>
    <w:locked/>
    <w:rsid w:val="00D97FF7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</w:rPr>
  </w:style>
  <w:style w:type="character" w:customStyle="1" w:styleId="9Exact">
    <w:name w:val="Подпись к картинке (9) Exact"/>
    <w:link w:val="94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10Exact">
    <w:name w:val="Подпись к картинке (10) Exact"/>
    <w:link w:val="102"/>
    <w:locked/>
    <w:rsid w:val="00D97FF7"/>
    <w:rPr>
      <w:rFonts w:ascii="AngsanaUPC" w:hAnsi="AngsanaUPC"/>
      <w:spacing w:val="-10"/>
      <w:shd w:val="clear" w:color="auto" w:fill="FFFFFF"/>
      <w:lang w:val="en-US" w:eastAsia="x-none"/>
    </w:rPr>
  </w:style>
  <w:style w:type="paragraph" w:customStyle="1" w:styleId="102">
    <w:name w:val="Подпись к картинке (10)"/>
    <w:basedOn w:val="a2"/>
    <w:link w:val="10Exact"/>
    <w:rsid w:val="00D97FF7"/>
    <w:pPr>
      <w:widowControl w:val="0"/>
      <w:shd w:val="clear" w:color="auto" w:fill="FFFFFF"/>
      <w:spacing w:after="120" w:line="240" w:lineRule="atLeast"/>
    </w:pPr>
    <w:rPr>
      <w:rFonts w:ascii="AngsanaUPC" w:hAnsi="AngsanaUPC"/>
      <w:spacing w:val="-10"/>
      <w:sz w:val="22"/>
      <w:shd w:val="clear" w:color="auto" w:fill="FFFFFF"/>
      <w:lang w:val="en-US" w:eastAsia="x-none"/>
    </w:rPr>
  </w:style>
  <w:style w:type="character" w:customStyle="1" w:styleId="11Exact">
    <w:name w:val="Подпись к картинке (11) Exact"/>
    <w:link w:val="114"/>
    <w:locked/>
    <w:rsid w:val="00D97FF7"/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paragraph" w:customStyle="1" w:styleId="114">
    <w:name w:val="Подпись к картинке (11)"/>
    <w:basedOn w:val="a2"/>
    <w:link w:val="11Exact"/>
    <w:rsid w:val="00D97FF7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  <w:lang w:val="en-US" w:eastAsia="x-none"/>
    </w:rPr>
  </w:style>
  <w:style w:type="character" w:customStyle="1" w:styleId="12Exact">
    <w:name w:val="Основной текст (12) Exact"/>
    <w:rsid w:val="00D97FF7"/>
    <w:rPr>
      <w:rFonts w:ascii="Tahoma" w:eastAsia="Times New Roman" w:hAnsi="Tahoma" w:cs="Tahoma"/>
      <w:spacing w:val="18"/>
      <w:sz w:val="15"/>
      <w:szCs w:val="15"/>
      <w:u w:val="none"/>
      <w:lang w:val="en-US" w:eastAsia="x-none"/>
    </w:rPr>
  </w:style>
  <w:style w:type="character" w:customStyle="1" w:styleId="Exact">
    <w:name w:val="Основной текст Exact"/>
    <w:rsid w:val="00D97FF7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D97FF7"/>
    <w:rPr>
      <w:rFonts w:ascii="Constantia" w:eastAsia="Times New Roman" w:hAnsi="Constantia" w:cs="Constantia"/>
      <w:spacing w:val="-10"/>
      <w:sz w:val="9"/>
      <w:szCs w:val="9"/>
      <w:u w:val="none"/>
      <w:lang w:val="en-US" w:eastAsia="x-none"/>
    </w:rPr>
  </w:style>
  <w:style w:type="character" w:customStyle="1" w:styleId="11Exact1">
    <w:name w:val="Основной текст (11) + Малые прописные Exact"/>
    <w:rsid w:val="00D97FF7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eastAsia="x-none" w:bidi="ar-SA"/>
    </w:rPr>
  </w:style>
  <w:style w:type="character" w:customStyle="1" w:styleId="13Exact">
    <w:name w:val="Основной текст (13) Exact"/>
    <w:rsid w:val="00D97FF7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D97FF7"/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paragraph" w:customStyle="1" w:styleId="140">
    <w:name w:val="Основной текст (14)"/>
    <w:basedOn w:val="a2"/>
    <w:link w:val="14Exact"/>
    <w:rsid w:val="00D97FF7"/>
    <w:pPr>
      <w:widowControl w:val="0"/>
      <w:shd w:val="clear" w:color="auto" w:fill="FFFFFF"/>
      <w:spacing w:after="0"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  <w:lang w:val="en-US" w:eastAsia="x-none"/>
    </w:rPr>
  </w:style>
  <w:style w:type="character" w:customStyle="1" w:styleId="2Exact">
    <w:name w:val="Основной текст (2) Exact"/>
    <w:rsid w:val="00D97FF7"/>
    <w:rPr>
      <w:rFonts w:ascii="Arial" w:eastAsia="Times New Roman" w:hAnsi="Arial" w:cs="Arial"/>
      <w:spacing w:val="2"/>
      <w:sz w:val="15"/>
      <w:szCs w:val="15"/>
      <w:u w:val="none"/>
      <w:lang w:val="en-US" w:eastAsia="x-none"/>
    </w:rPr>
  </w:style>
  <w:style w:type="character" w:customStyle="1" w:styleId="150">
    <w:name w:val="Основной текст (15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D97FF7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D97FF7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</w:rPr>
  </w:style>
  <w:style w:type="character" w:customStyle="1" w:styleId="1140">
    <w:name w:val="Основной текст + 114"/>
    <w:aliases w:val="5 pt61,Курсив29"/>
    <w:rsid w:val="00D97FF7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Tahoma">
    <w:name w:val="Основной текст (8) + Tahoma"/>
    <w:aliases w:val="9,5 pt60,Интервал 0 pt14"/>
    <w:rsid w:val="00D97FF7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ArialNarrow1">
    <w:name w:val="Подпись к таблице + Arial Narrow"/>
    <w:aliases w:val="9 pt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ArialNarrow6">
    <w:name w:val="Основной текст + Arial Narrow6"/>
    <w:aliases w:val="9 pt8,Полужирный43"/>
    <w:rsid w:val="00D97FF7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ArialNarrow5">
    <w:name w:val="Основной текст + Arial Narrow5"/>
    <w:aliases w:val="8,5 pt59"/>
    <w:rsid w:val="00D97FF7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120">
    <w:name w:val="Подпись к картинке (12)_"/>
    <w:link w:val="121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70">
    <w:name w:val="Основной текст (17)_"/>
    <w:rsid w:val="00D97FF7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D97FF7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 w:eastAsia="x-none"/>
    </w:rPr>
  </w:style>
  <w:style w:type="character" w:customStyle="1" w:styleId="180">
    <w:name w:val="Основной текст (18)_"/>
    <w:rsid w:val="00D97FF7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81">
    <w:name w:val="Основной текст (18)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182">
    <w:name w:val="Основной текст (18) + Курсив"/>
    <w:rsid w:val="00D97FF7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6ArialNarrow">
    <w:name w:val="Основной текст (6) + Arial Narrow"/>
    <w:aliases w:val="9 pt7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1810">
    <w:name w:val="Основной текст (18) + Курсив1"/>
    <w:aliases w:val="Интервал 0 pt13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 w:eastAsia="x-none"/>
    </w:rPr>
  </w:style>
  <w:style w:type="character" w:customStyle="1" w:styleId="130">
    <w:name w:val="Подпись к картинке (13)_"/>
    <w:link w:val="131"/>
    <w:locked/>
    <w:rsid w:val="00D97FF7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6"/>
      <w:szCs w:val="16"/>
      <w:shd w:val="clear" w:color="auto" w:fill="FFFFFF"/>
    </w:rPr>
  </w:style>
  <w:style w:type="character" w:customStyle="1" w:styleId="141">
    <w:name w:val="Подпись к картинке (14)_"/>
    <w:link w:val="142"/>
    <w:locked/>
    <w:rsid w:val="00D97FF7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D97FF7"/>
    <w:pPr>
      <w:widowControl w:val="0"/>
      <w:shd w:val="clear" w:color="auto" w:fill="FFFFFF"/>
      <w:spacing w:after="0" w:line="240" w:lineRule="atLeast"/>
    </w:pPr>
    <w:rPr>
      <w:rFonts w:ascii="Calibri" w:hAnsi="Calibri"/>
      <w:spacing w:val="20"/>
      <w:sz w:val="17"/>
      <w:szCs w:val="17"/>
      <w:shd w:val="clear" w:color="auto" w:fill="FFFFFF"/>
    </w:rPr>
  </w:style>
  <w:style w:type="character" w:customStyle="1" w:styleId="13Arial">
    <w:name w:val="Подпись к картинке (13) + Arial"/>
    <w:aliases w:val="7,5 pt58,Интервал 0 pt12"/>
    <w:rsid w:val="00D97FF7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D97FF7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D97FF7"/>
    <w:pPr>
      <w:widowControl w:val="0"/>
      <w:shd w:val="clear" w:color="auto" w:fill="FFFFFF"/>
      <w:spacing w:after="0" w:line="509" w:lineRule="exact"/>
    </w:pPr>
    <w:rPr>
      <w:rFonts w:ascii="Arial Narrow" w:hAnsi="Arial Narrow"/>
      <w:b/>
      <w:bCs/>
      <w:sz w:val="16"/>
      <w:szCs w:val="16"/>
      <w:shd w:val="clear" w:color="auto" w:fill="FFFFFF"/>
    </w:rPr>
  </w:style>
  <w:style w:type="character" w:customStyle="1" w:styleId="ArialNarrow4">
    <w:name w:val="Основной текст + Arial Narrow4"/>
    <w:aliases w:val="117,5 pt56,Полужирный41,Курсив28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Tahoma">
    <w:name w:val="Основной текст (4) + Tahoma"/>
    <w:aliases w:val="10,5 pt55,Интервал 0 pt11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29">
    <w:name w:val="Заголовок №2_"/>
    <w:link w:val="2a"/>
    <w:locked/>
    <w:rsid w:val="00D97FF7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D97FF7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</w:rPr>
  </w:style>
  <w:style w:type="character" w:customStyle="1" w:styleId="Exact0">
    <w:name w:val="Подпись к картинке Exact"/>
    <w:rsid w:val="00D97FF7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D97FF7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eastAsia="x-none" w:bidi="ar-SA"/>
    </w:rPr>
  </w:style>
  <w:style w:type="character" w:customStyle="1" w:styleId="6ArialNarrow1">
    <w:name w:val="Основной текст (6) + Arial Narrow1"/>
    <w:aliases w:val="9 pt5,Интервал 0 pt Exact8"/>
    <w:rsid w:val="00D97FF7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D97FF7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D97FF7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/>
      <w:b/>
      <w:bCs/>
      <w:spacing w:val="12"/>
      <w:sz w:val="22"/>
      <w:shd w:val="clear" w:color="auto" w:fill="FFFFFF"/>
    </w:rPr>
  </w:style>
  <w:style w:type="character" w:customStyle="1" w:styleId="ArialNarrow3">
    <w:name w:val="Основной текст + Arial Narrow3"/>
    <w:aliases w:val="116,5 pt54,Интервал 2 pt"/>
    <w:rsid w:val="00D97FF7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38">
    <w:name w:val="Подпись к таблице (3)_"/>
    <w:link w:val="39"/>
    <w:locked/>
    <w:rsid w:val="00D97FF7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D97FF7"/>
    <w:pPr>
      <w:widowControl w:val="0"/>
      <w:shd w:val="clear" w:color="auto" w:fill="FFFFFF"/>
      <w:spacing w:after="0"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</w:rPr>
  </w:style>
  <w:style w:type="character" w:customStyle="1" w:styleId="ArialNarrow2">
    <w:name w:val="Колонтитул + Arial Narrow"/>
    <w:aliases w:val="Полужирный40"/>
    <w:uiPriority w:val="9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ArialNarrow20">
    <w:name w:val="Колонтитул + Arial Narrow2"/>
    <w:aliases w:val="86,5 pt53,Полужирный39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90">
    <w:name w:val="Основной текст (19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1d">
    <w:name w:val="Заголовок №1_"/>
    <w:link w:val="1e"/>
    <w:locked/>
    <w:rsid w:val="00D97FF7"/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paragraph" w:customStyle="1" w:styleId="1e">
    <w:name w:val="Заголовок №1"/>
    <w:basedOn w:val="a2"/>
    <w:link w:val="1d"/>
    <w:rsid w:val="00D97FF7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  <w:lang w:val="en-US" w:eastAsia="x-none"/>
    </w:rPr>
  </w:style>
  <w:style w:type="character" w:customStyle="1" w:styleId="200">
    <w:name w:val="Основной текст (20)_"/>
    <w:link w:val="201"/>
    <w:locked/>
    <w:rsid w:val="00D97FF7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D97FF7"/>
    <w:pPr>
      <w:widowControl w:val="0"/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D97FF7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132">
    <w:name w:val="Основной текст (13)_"/>
    <w:link w:val="133"/>
    <w:locked/>
    <w:rsid w:val="00D97FF7"/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paragraph" w:customStyle="1" w:styleId="133">
    <w:name w:val="Основной текст (13)"/>
    <w:basedOn w:val="a2"/>
    <w:link w:val="132"/>
    <w:rsid w:val="00D97FF7"/>
    <w:pPr>
      <w:widowControl w:val="0"/>
      <w:shd w:val="clear" w:color="auto" w:fill="FFFFFF"/>
      <w:spacing w:after="0" w:line="91" w:lineRule="exact"/>
    </w:pPr>
    <w:rPr>
      <w:rFonts w:ascii="Arial" w:hAnsi="Arial"/>
      <w:i/>
      <w:iCs/>
      <w:sz w:val="16"/>
      <w:szCs w:val="16"/>
      <w:shd w:val="clear" w:color="auto" w:fill="FFFFFF"/>
      <w:lang w:val="en-US" w:eastAsia="x-none"/>
    </w:rPr>
  </w:style>
  <w:style w:type="character" w:customStyle="1" w:styleId="136pt">
    <w:name w:val="Основной текст (13) + 6 pt"/>
    <w:aliases w:val="Интервал 0 pt10"/>
    <w:rsid w:val="00D97FF7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eastAsia="x-none" w:bidi="ar-SA"/>
    </w:rPr>
  </w:style>
  <w:style w:type="character" w:customStyle="1" w:styleId="211">
    <w:name w:val="Основной текст (21)_"/>
    <w:link w:val="212"/>
    <w:locked/>
    <w:rsid w:val="00D97FF7"/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paragraph" w:customStyle="1" w:styleId="212">
    <w:name w:val="Основной текст (21)"/>
    <w:basedOn w:val="a2"/>
    <w:link w:val="211"/>
    <w:rsid w:val="00D97FF7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  <w:lang w:val="en-US" w:eastAsia="x-none"/>
    </w:rPr>
  </w:style>
  <w:style w:type="character" w:customStyle="1" w:styleId="26pt">
    <w:name w:val="Основной текст (2) + 6 pt"/>
    <w:aliases w:val="Курсив26,Интервал 0 pt9"/>
    <w:rsid w:val="00D97FF7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D97FF7"/>
    <w:rPr>
      <w:rFonts w:ascii="Garamond" w:hAnsi="Garamond"/>
      <w:sz w:val="11"/>
      <w:szCs w:val="11"/>
      <w:shd w:val="clear" w:color="auto" w:fill="FFFFFF"/>
      <w:lang w:val="en-US" w:eastAsia="x-none"/>
    </w:rPr>
  </w:style>
  <w:style w:type="paragraph" w:customStyle="1" w:styleId="221">
    <w:name w:val="Основной текст (22)"/>
    <w:basedOn w:val="a2"/>
    <w:link w:val="22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1"/>
      <w:szCs w:val="11"/>
      <w:shd w:val="clear" w:color="auto" w:fill="FFFFFF"/>
      <w:lang w:val="en-US" w:eastAsia="x-none"/>
    </w:rPr>
  </w:style>
  <w:style w:type="character" w:customStyle="1" w:styleId="22ArialNarrow">
    <w:name w:val="Основной текст (22) + Arial Narrow"/>
    <w:aliases w:val="114,5 pt50,Полужирный37,Курсив25"/>
    <w:rsid w:val="00D97FF7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eastAsia="x-none" w:bidi="ar-SA"/>
    </w:rPr>
  </w:style>
  <w:style w:type="character" w:customStyle="1" w:styleId="2Tahoma">
    <w:name w:val="Подпись к таблице (2) + Tahoma"/>
    <w:aliases w:val="102,5 pt49,Интервал 0 pt8"/>
    <w:rsid w:val="00D97FF7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D97FF7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afff0">
    <w:name w:val="Подпись к таблице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6pt">
    <w:name w:val="Основной текст + 6 pt"/>
    <w:aliases w:val="Полужирный35,Малые прописные4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x-none" w:bidi="ar-SA"/>
    </w:rPr>
  </w:style>
  <w:style w:type="character" w:customStyle="1" w:styleId="75">
    <w:name w:val="Основной текст + 7"/>
    <w:aliases w:val="5 pt48"/>
    <w:rsid w:val="00D97FF7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">
    <w:name w:val="Колонтитул + Verdana"/>
    <w:aliases w:val="7 pt5"/>
    <w:rsid w:val="00D97FF7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2b">
    <w:name w:val="Колонтитул (2)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D97FF7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D97FF7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840">
    <w:name w:val="Основной текст + 84"/>
    <w:aliases w:val="5 pt45,Курсив22"/>
    <w:rsid w:val="00D97FF7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30">
    <w:name w:val="Основной текст + 83"/>
    <w:aliases w:val="5 pt44,Полужирный33,Курсив2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230">
    <w:name w:val="Основной текст (23)_"/>
    <w:rsid w:val="00D97FF7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D97FF7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 w:eastAsia="x-none"/>
    </w:rPr>
  </w:style>
  <w:style w:type="character" w:customStyle="1" w:styleId="232">
    <w:name w:val="Основной текст (23) + Курсив"/>
    <w:aliases w:val="Интервал 0 pt7"/>
    <w:rsid w:val="00D97FF7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 w:eastAsia="x-none"/>
    </w:rPr>
  </w:style>
  <w:style w:type="character" w:customStyle="1" w:styleId="240">
    <w:name w:val="Основной текст (24)_"/>
    <w:link w:val="241"/>
    <w:locked/>
    <w:rsid w:val="00D97FF7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D97FF7"/>
    <w:pPr>
      <w:widowControl w:val="0"/>
      <w:shd w:val="clear" w:color="auto" w:fill="FFFFFF"/>
      <w:spacing w:after="0" w:line="240" w:lineRule="atLeast"/>
    </w:pPr>
    <w:rPr>
      <w:rFonts w:ascii="Garamond" w:hAnsi="Garamond"/>
      <w:sz w:val="12"/>
      <w:szCs w:val="12"/>
      <w:shd w:val="clear" w:color="auto" w:fill="FFFFFF"/>
    </w:rPr>
  </w:style>
  <w:style w:type="character" w:customStyle="1" w:styleId="270">
    <w:name w:val="Основной текст (2) + 7"/>
    <w:aliases w:val="5 pt43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D97FF7"/>
    <w:rPr>
      <w:rFonts w:ascii="Garamond" w:hAnsi="Garamond"/>
      <w:sz w:val="9"/>
      <w:szCs w:val="9"/>
      <w:shd w:val="clear" w:color="auto" w:fill="FFFFFF"/>
      <w:lang w:val="en-US" w:eastAsia="x-none"/>
    </w:rPr>
  </w:style>
  <w:style w:type="paragraph" w:customStyle="1" w:styleId="251">
    <w:name w:val="Основной текст (25)"/>
    <w:basedOn w:val="a2"/>
    <w:link w:val="250"/>
    <w:rsid w:val="00D97FF7"/>
    <w:pPr>
      <w:widowControl w:val="0"/>
      <w:shd w:val="clear" w:color="auto" w:fill="FFFFFF"/>
      <w:spacing w:before="120" w:after="0" w:line="240" w:lineRule="atLeast"/>
    </w:pPr>
    <w:rPr>
      <w:rFonts w:ascii="Garamond" w:hAnsi="Garamond"/>
      <w:sz w:val="9"/>
      <w:szCs w:val="9"/>
      <w:shd w:val="clear" w:color="auto" w:fill="FFFFFF"/>
      <w:lang w:val="en-US" w:eastAsia="x-none"/>
    </w:rPr>
  </w:style>
  <w:style w:type="character" w:customStyle="1" w:styleId="257">
    <w:name w:val="Основной текст (25) + 7"/>
    <w:aliases w:val="5 pt42,Курсив20"/>
    <w:rsid w:val="00D97FF7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730">
    <w:name w:val="Основной текст + 73"/>
    <w:aliases w:val="5 pt41,Полужирный32,Курсив19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Verdana1">
    <w:name w:val="Колонтитул + Verdana1"/>
    <w:aliases w:val="83,5 pt40,Полужирный31"/>
    <w:rsid w:val="00D97FF7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66">
    <w:name w:val="Основной текст + 6"/>
    <w:aliases w:val="5 pt39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20">
    <w:name w:val="Основной текст + 82"/>
    <w:aliases w:val="5 pt38,Полужирный30,Малые прописные3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95">
    <w:name w:val="Основной текст + 9"/>
    <w:aliases w:val="5 pt37,Полужирный29"/>
    <w:rsid w:val="00D97FF7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x-none" w:bidi="ar-SA"/>
    </w:rPr>
  </w:style>
  <w:style w:type="character" w:customStyle="1" w:styleId="9pt0">
    <w:name w:val="Основной текст + 9 pt"/>
    <w:uiPriority w:val="99"/>
    <w:rsid w:val="00D97FF7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D97FF7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D97FF7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7pt1">
    <w:name w:val="Основной текст + 7 pt1"/>
    <w:aliases w:val="Курсив17,Интервал 0 pt6"/>
    <w:rsid w:val="00D97FF7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eastAsia="x-none" w:bidi="ar-SA"/>
    </w:rPr>
  </w:style>
  <w:style w:type="character" w:customStyle="1" w:styleId="BookmanOldStyle8">
    <w:name w:val="Основной текст + Bookman Old Style8"/>
    <w:aliases w:val="6,5 pt36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D97FF7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D97FF7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60">
    <w:name w:val="Основной текст (26)_"/>
    <w:link w:val="261"/>
    <w:locked/>
    <w:rsid w:val="00D97FF7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D97FF7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/>
      <w:sz w:val="12"/>
      <w:szCs w:val="12"/>
      <w:shd w:val="clear" w:color="auto" w:fill="FFFFFF"/>
    </w:rPr>
  </w:style>
  <w:style w:type="character" w:customStyle="1" w:styleId="8pt2">
    <w:name w:val="Основной текст + 8 pt2"/>
    <w:aliases w:val="Полужирный27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610">
    <w:name w:val="Основной текст + 61"/>
    <w:aliases w:val="5 pt34,Полужирный26"/>
    <w:rsid w:val="00D97FF7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85">
    <w:name w:val="Основной текст (8)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/>
    </w:rPr>
  </w:style>
  <w:style w:type="character" w:customStyle="1" w:styleId="271">
    <w:name w:val="Основной текст (27)_"/>
    <w:link w:val="272"/>
    <w:locked/>
    <w:rsid w:val="00D97FF7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D97FF7"/>
    <w:pPr>
      <w:widowControl w:val="0"/>
      <w:shd w:val="clear" w:color="auto" w:fill="FFFFFF"/>
      <w:spacing w:before="120" w:after="0" w:line="240" w:lineRule="atLeast"/>
    </w:pPr>
    <w:rPr>
      <w:rFonts w:ascii="Arial" w:hAnsi="Arial"/>
      <w:w w:val="150"/>
      <w:sz w:val="9"/>
      <w:szCs w:val="9"/>
      <w:shd w:val="clear" w:color="auto" w:fill="FFFFFF"/>
    </w:rPr>
  </w:style>
  <w:style w:type="character" w:customStyle="1" w:styleId="27BookmanOldStyle">
    <w:name w:val="Основной текст (27) + Bookman Old Style"/>
    <w:aliases w:val="5 pt33,Курсив15,Масштаб 100%"/>
    <w:rsid w:val="00D97FF7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67">
    <w:name w:val="Основной текст (6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183">
    <w:name w:val="Подпись к картинке (18)_"/>
    <w:link w:val="184"/>
    <w:locked/>
    <w:rsid w:val="00D97FF7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4"/>
      <w:szCs w:val="14"/>
      <w:shd w:val="clear" w:color="auto" w:fill="FFFFFF"/>
    </w:rPr>
  </w:style>
  <w:style w:type="character" w:customStyle="1" w:styleId="280">
    <w:name w:val="Основной текст (28)_"/>
    <w:rsid w:val="00D97FF7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D97FF7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ArialNarrow12">
    <w:name w:val="Колонтитул + Arial Narrow1"/>
    <w:aliases w:val="8 pt7,Полужирный25"/>
    <w:rsid w:val="00D97FF7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 w:eastAsia="x-none"/>
    </w:rPr>
  </w:style>
  <w:style w:type="character" w:customStyle="1" w:styleId="BookmanOldStyle0">
    <w:name w:val="Колонтитул + Bookman Old Style"/>
    <w:aliases w:val="9 pt4,Полужирный24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D97FF7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D97FF7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D97FF7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3">
    <w:name w:val="Основной текст (29) + Arial3"/>
    <w:aliases w:val="Полужирный23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29Arial2">
    <w:name w:val="Основной текст (29) + Arial2"/>
    <w:aliases w:val="74,5 pt32"/>
    <w:rsid w:val="00D97FF7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Batang">
    <w:name w:val="Основной текст (29) + Batang"/>
    <w:aliases w:val="73,5 pt31"/>
    <w:rsid w:val="00D97FF7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 w:eastAsia="x-none"/>
    </w:rPr>
  </w:style>
  <w:style w:type="character" w:customStyle="1" w:styleId="29Arial1">
    <w:name w:val="Основной текст (29) + Arial1"/>
    <w:aliases w:val="113,5 pt30"/>
    <w:rsid w:val="00D97FF7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D97FF7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19"/>
      <w:szCs w:val="19"/>
      <w:shd w:val="clear" w:color="auto" w:fill="FFFFFF"/>
    </w:rPr>
  </w:style>
  <w:style w:type="character" w:customStyle="1" w:styleId="60ptExact">
    <w:name w:val="Основной текст (6) + Интервал 0 pt Exact"/>
    <w:rsid w:val="00D97FF7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D97FF7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D97FF7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D97FF7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 w:eastAsia="x-none"/>
    </w:rPr>
  </w:style>
  <w:style w:type="character" w:customStyle="1" w:styleId="329pt">
    <w:name w:val="Основной текст (32) + 9 pt"/>
    <w:aliases w:val="Интервал 0 pt Exact6"/>
    <w:rsid w:val="00D97FF7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D97FF7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D97FF7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D97FF7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character" w:customStyle="1" w:styleId="34Exact">
    <w:name w:val="Основной текст (34) Exact"/>
    <w:link w:val="340"/>
    <w:locked/>
    <w:rsid w:val="00D97FF7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D97FF7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/>
      <w:sz w:val="22"/>
      <w:shd w:val="clear" w:color="auto" w:fill="FFFFFF"/>
    </w:rPr>
  </w:style>
  <w:style w:type="character" w:customStyle="1" w:styleId="351">
    <w:name w:val="Основной текст (35)"/>
    <w:rsid w:val="00D97FF7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00">
    <w:name w:val="Основной текст (30)_"/>
    <w:rsid w:val="00D97FF7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 w:eastAsia="x-none"/>
    </w:rPr>
  </w:style>
  <w:style w:type="character" w:customStyle="1" w:styleId="7pt0">
    <w:name w:val="Колонтитул + 7 pt"/>
    <w:rsid w:val="00D97FF7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 w:eastAsia="x-none"/>
    </w:rPr>
  </w:style>
  <w:style w:type="character" w:customStyle="1" w:styleId="3a">
    <w:name w:val="Колонтитул (3)"/>
    <w:rsid w:val="00D97FF7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D97FF7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x-none" w:bidi="ar-SA"/>
    </w:rPr>
  </w:style>
  <w:style w:type="character" w:customStyle="1" w:styleId="80pt">
    <w:name w:val="Основной текст (8) + Интервал 0 pt"/>
    <w:uiPriority w:val="99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 w:eastAsia="x-none"/>
    </w:rPr>
  </w:style>
  <w:style w:type="character" w:customStyle="1" w:styleId="222">
    <w:name w:val="Заголовок №2 (2)_"/>
    <w:link w:val="223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D97FF7"/>
    <w:pPr>
      <w:widowControl w:val="0"/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275pt">
    <w:name w:val="Основной текст (27) + 5 pt"/>
    <w:rsid w:val="00D97FF7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eastAsia="x-none" w:bidi="ar-SA"/>
    </w:rPr>
  </w:style>
  <w:style w:type="character" w:customStyle="1" w:styleId="20pt">
    <w:name w:val="Подпись к таблице (2) + Интервал 0 pt"/>
    <w:rsid w:val="00D97FF7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eastAsia="x-none" w:bidi="ar-SA"/>
    </w:rPr>
  </w:style>
  <w:style w:type="character" w:customStyle="1" w:styleId="360">
    <w:name w:val="Основной текст (36)_"/>
    <w:link w:val="361"/>
    <w:locked/>
    <w:rsid w:val="00D97FF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D97FF7"/>
    <w:pPr>
      <w:widowControl w:val="0"/>
      <w:shd w:val="clear" w:color="auto" w:fill="FFFFFF"/>
      <w:spacing w:before="480" w:after="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</w:rPr>
  </w:style>
  <w:style w:type="character" w:customStyle="1" w:styleId="1120">
    <w:name w:val="Основной текст + 112"/>
    <w:aliases w:val="5 pt29,Полужирный21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">
    <w:name w:val="Подпись к таблице (4)_"/>
    <w:link w:val="49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sz w:val="23"/>
      <w:szCs w:val="23"/>
      <w:shd w:val="clear" w:color="auto" w:fill="FFFFFF"/>
    </w:rPr>
  </w:style>
  <w:style w:type="character" w:customStyle="1" w:styleId="3Arial">
    <w:name w:val="Подпись к таблице (3) + Arial"/>
    <w:aliases w:val="101,5 pt28"/>
    <w:rsid w:val="00D97FF7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x-none" w:bidi="ar-SA"/>
    </w:rPr>
  </w:style>
  <w:style w:type="character" w:customStyle="1" w:styleId="38Exact">
    <w:name w:val="Основной текст (38) Exact"/>
    <w:rsid w:val="00D97FF7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D97FF7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character" w:customStyle="1" w:styleId="2Exact0">
    <w:name w:val="Оглавление (2) Exact"/>
    <w:link w:val="2c"/>
    <w:locked/>
    <w:rsid w:val="00D97FF7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D97FF7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D97FF7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D97FF7"/>
    <w:pPr>
      <w:widowControl w:val="0"/>
      <w:shd w:val="clear" w:color="auto" w:fill="FFFFFF"/>
      <w:spacing w:after="0" w:line="187" w:lineRule="exact"/>
    </w:pPr>
    <w:rPr>
      <w:rFonts w:ascii="Arial" w:hAnsi="Arial"/>
      <w:w w:val="150"/>
      <w:sz w:val="12"/>
      <w:szCs w:val="12"/>
      <w:shd w:val="clear" w:color="auto" w:fill="FFFFFF"/>
    </w:rPr>
  </w:style>
  <w:style w:type="character" w:customStyle="1" w:styleId="362">
    <w:name w:val="Оглавление (3) + 6"/>
    <w:aliases w:val="5 pt26,Масштаб 100% Exact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202">
    <w:name w:val="Подпись к картинке (20)_"/>
    <w:link w:val="203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59">
    <w:name w:val="Подпись к таблице (5)_"/>
    <w:link w:val="5a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a">
    <w:name w:val="Подпись к таблице (5)"/>
    <w:basedOn w:val="a2"/>
    <w:link w:val="59"/>
    <w:rsid w:val="00D97FF7"/>
    <w:pPr>
      <w:widowControl w:val="0"/>
      <w:shd w:val="clear" w:color="auto" w:fill="FFFFFF"/>
      <w:spacing w:after="0" w:line="240" w:lineRule="atLeast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FranklinGothicMediumCond">
    <w:name w:val="Основной текст + Franklin Gothic Medium Cond"/>
    <w:aliases w:val="10 pt8"/>
    <w:rsid w:val="00D97FF7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Gungsuh">
    <w:name w:val="Основной текст + Gungsuh"/>
    <w:aliases w:val="20 pt,Интервал 1 pt"/>
    <w:rsid w:val="00D97FF7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D97FF7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eastAsia="x-none" w:bidi="ar-SA"/>
    </w:rPr>
  </w:style>
  <w:style w:type="character" w:customStyle="1" w:styleId="68">
    <w:name w:val="Подпись к таблице (6)_"/>
    <w:link w:val="69"/>
    <w:locked/>
    <w:rsid w:val="00D97FF7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D97FF7"/>
    <w:pPr>
      <w:widowControl w:val="0"/>
      <w:shd w:val="clear" w:color="auto" w:fill="FFFFFF"/>
      <w:spacing w:after="0"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</w:rPr>
  </w:style>
  <w:style w:type="character" w:customStyle="1" w:styleId="76">
    <w:name w:val="Подпись к таблице (7)_"/>
    <w:link w:val="77"/>
    <w:locked/>
    <w:rsid w:val="00D97FF7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</w:rPr>
  </w:style>
  <w:style w:type="character" w:customStyle="1" w:styleId="86">
    <w:name w:val="Подпись к таблице (8)_"/>
    <w:link w:val="87"/>
    <w:locked/>
    <w:rsid w:val="00D97FF7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D97FF7"/>
    <w:pPr>
      <w:widowControl w:val="0"/>
      <w:shd w:val="clear" w:color="auto" w:fill="FFFFFF"/>
      <w:spacing w:after="0" w:line="77" w:lineRule="exac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96">
    <w:name w:val="Подпись к таблице (9)_"/>
    <w:link w:val="97"/>
    <w:locked/>
    <w:rsid w:val="00D97FF7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D97FF7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</w:rPr>
  </w:style>
  <w:style w:type="character" w:customStyle="1" w:styleId="103">
    <w:name w:val="Подпись к таблице (10)_"/>
    <w:rsid w:val="00D97FF7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D97FF7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 w:eastAsia="x-none"/>
    </w:rPr>
  </w:style>
  <w:style w:type="character" w:customStyle="1" w:styleId="370">
    <w:name w:val="Основной текст (37)_"/>
    <w:link w:val="371"/>
    <w:locked/>
    <w:rsid w:val="00D97FF7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D97FF7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</w:rPr>
  </w:style>
  <w:style w:type="character" w:customStyle="1" w:styleId="40Exact">
    <w:name w:val="Основной текст (40) Exact"/>
    <w:link w:val="400"/>
    <w:locked/>
    <w:rsid w:val="00D97FF7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D97FF7"/>
    <w:pPr>
      <w:widowControl w:val="0"/>
      <w:shd w:val="clear" w:color="auto" w:fill="FFFFFF"/>
      <w:spacing w:after="0" w:line="240" w:lineRule="atLeast"/>
    </w:pPr>
    <w:rPr>
      <w:rFonts w:ascii="Franklin Gothic Heavy" w:hAnsi="Franklin Gothic Heavy"/>
      <w:sz w:val="43"/>
      <w:szCs w:val="43"/>
      <w:shd w:val="clear" w:color="auto" w:fill="FFFFFF"/>
    </w:rPr>
  </w:style>
  <w:style w:type="character" w:customStyle="1" w:styleId="321">
    <w:name w:val="Основной текст (32)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x-none"/>
    </w:rPr>
  </w:style>
  <w:style w:type="character" w:customStyle="1" w:styleId="10Exact0">
    <w:name w:val="Основной текст (10) Exact"/>
    <w:rsid w:val="00D97FF7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D97FF7"/>
    <w:rPr>
      <w:rFonts w:ascii="Arial" w:eastAsia="Times New Roman" w:hAnsi="Arial" w:cs="Arial"/>
      <w:i/>
      <w:iCs/>
      <w:spacing w:val="9"/>
      <w:sz w:val="11"/>
      <w:szCs w:val="11"/>
      <w:u w:val="none"/>
      <w:lang w:val="en-US" w:eastAsia="x-none"/>
    </w:rPr>
  </w:style>
  <w:style w:type="character" w:customStyle="1" w:styleId="42Exact">
    <w:name w:val="Основной текст (42) Exact"/>
    <w:link w:val="420"/>
    <w:locked/>
    <w:rsid w:val="00D97FF7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paragraph" w:customStyle="1" w:styleId="420">
    <w:name w:val="Основной текст (42)"/>
    <w:basedOn w:val="a2"/>
    <w:link w:val="42Exact"/>
    <w:rsid w:val="00D97FF7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 w:eastAsia="x-none"/>
    </w:rPr>
  </w:style>
  <w:style w:type="character" w:customStyle="1" w:styleId="417pt">
    <w:name w:val="Основной текст (41) + 7 pt"/>
    <w:aliases w:val="Полужирный20,Не курсив,Интервал 0 pt Exact3"/>
    <w:rsid w:val="00D97FF7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eastAsia="x-none" w:bidi="ar-SA"/>
    </w:rPr>
  </w:style>
  <w:style w:type="character" w:customStyle="1" w:styleId="410">
    <w:name w:val="Основной текст (41)_"/>
    <w:link w:val="411"/>
    <w:locked/>
    <w:rsid w:val="00D97FF7"/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paragraph" w:customStyle="1" w:styleId="411">
    <w:name w:val="Основной текст (41)"/>
    <w:basedOn w:val="a2"/>
    <w:link w:val="410"/>
    <w:rsid w:val="00D97FF7"/>
    <w:pPr>
      <w:widowControl w:val="0"/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  <w:lang w:val="en-US" w:eastAsia="x-none"/>
    </w:rPr>
  </w:style>
  <w:style w:type="character" w:customStyle="1" w:styleId="417">
    <w:name w:val="Основной текст (41) + 7"/>
    <w:aliases w:val="5 pt22,Полужирный19,Не курсив2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eastAsia="x-none" w:bidi="ar-SA"/>
    </w:rPr>
  </w:style>
  <w:style w:type="character" w:customStyle="1" w:styleId="430">
    <w:name w:val="Основной текст (43)_"/>
    <w:link w:val="431"/>
    <w:locked/>
    <w:rsid w:val="00D97FF7"/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paragraph" w:customStyle="1" w:styleId="431">
    <w:name w:val="Основной текст (43)"/>
    <w:basedOn w:val="a2"/>
    <w:link w:val="430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  <w:lang w:val="en-US" w:eastAsia="x-none"/>
    </w:rPr>
  </w:style>
  <w:style w:type="character" w:customStyle="1" w:styleId="44Exact">
    <w:name w:val="Основной текст (44) Exact"/>
    <w:link w:val="440"/>
    <w:locked/>
    <w:rsid w:val="00D97FF7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D97FF7"/>
    <w:pPr>
      <w:widowControl w:val="0"/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FranklinGothicHeavy4">
    <w:name w:val="Основной текст + Franklin Gothic Heavy4"/>
    <w:aliases w:val="10 pt6,Курсив13"/>
    <w:rsid w:val="00D97FF7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b">
    <w:name w:val="Основной текст + 5"/>
    <w:aliases w:val="5 pt21,Курсив12"/>
    <w:rsid w:val="00D97FF7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122">
    <w:name w:val="Основной текст (12)_"/>
    <w:link w:val="123"/>
    <w:locked/>
    <w:rsid w:val="00D97FF7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D97FF7"/>
    <w:pPr>
      <w:widowControl w:val="0"/>
      <w:shd w:val="clear" w:color="auto" w:fill="FFFFFF"/>
      <w:spacing w:after="0" w:line="240" w:lineRule="atLeast"/>
    </w:pPr>
    <w:rPr>
      <w:rFonts w:ascii="Tahoma" w:hAnsi="Tahoma"/>
      <w:spacing w:val="20"/>
      <w:sz w:val="16"/>
      <w:szCs w:val="16"/>
      <w:shd w:val="clear" w:color="auto" w:fill="FFFFFF"/>
    </w:rPr>
  </w:style>
  <w:style w:type="character" w:customStyle="1" w:styleId="12Arial">
    <w:name w:val="Основной текст (12) + Arial"/>
    <w:aliases w:val="52,5 pt20,Курсив11,Интервал 0 pt5"/>
    <w:rsid w:val="00D97FF7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D97FF7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D97FF7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eastAsia="x-none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D97FF7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12Arial1">
    <w:name w:val="Основной текст (12) + Arial1"/>
    <w:aliases w:val="51,5 pt17,Курсив9,Интервал 0 pt Exact1"/>
    <w:rsid w:val="00D97FF7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eastAsia="x-none" w:bidi="ar-SA"/>
    </w:rPr>
  </w:style>
  <w:style w:type="character" w:customStyle="1" w:styleId="329pt1">
    <w:name w:val="Основной текст (32) + 9 pt1"/>
    <w:aliases w:val="Интервал 1 pt Exact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 w:eastAsia="x-none"/>
    </w:rPr>
  </w:style>
  <w:style w:type="character" w:customStyle="1" w:styleId="45Exact">
    <w:name w:val="Основной текст (45) Exact"/>
    <w:link w:val="450"/>
    <w:locked/>
    <w:rsid w:val="00D97FF7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paragraph" w:customStyle="1" w:styleId="450">
    <w:name w:val="Основной текст (45)"/>
    <w:basedOn w:val="a2"/>
    <w:link w:val="45Exact"/>
    <w:rsid w:val="00D97FF7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 w:eastAsia="x-none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D97FF7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D97FF7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x-none" w:bidi="ar-SA"/>
    </w:rPr>
  </w:style>
  <w:style w:type="character" w:customStyle="1" w:styleId="124">
    <w:name w:val="Основной текст + 12"/>
    <w:aliases w:val="5 pt16,Полужирный12,Интервал 2 pt2"/>
    <w:rsid w:val="00D97FF7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eastAsia="x-none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D97FF7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460">
    <w:name w:val="Основной текст (46)_"/>
    <w:rsid w:val="00D97FF7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 w:eastAsia="x-none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D97FF7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 w:eastAsia="x-none"/>
    </w:rPr>
  </w:style>
  <w:style w:type="character" w:customStyle="1" w:styleId="461">
    <w:name w:val="Основной текст (46)"/>
    <w:rsid w:val="00D97FF7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 w:eastAsia="x-none"/>
    </w:rPr>
  </w:style>
  <w:style w:type="character" w:customStyle="1" w:styleId="59pt">
    <w:name w:val="Основной текст (5) + 9 pt"/>
    <w:aliases w:val="Не полужирный6"/>
    <w:rsid w:val="00D97FF7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x-none" w:bidi="ar-SA"/>
    </w:rPr>
  </w:style>
  <w:style w:type="character" w:customStyle="1" w:styleId="470">
    <w:name w:val="Основной текст (47)_"/>
    <w:rsid w:val="00D97FF7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D97FF7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D97FF7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Calibri">
    <w:name w:val="Основной текст (5) + Calibri"/>
    <w:aliases w:val="10 pt3,Не полужирный4"/>
    <w:rsid w:val="00D97FF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511">
    <w:name w:val="Основной текст (5) + 11"/>
    <w:aliases w:val="5 pt13,Не полужирный3"/>
    <w:rsid w:val="00D97FF7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D97FF7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480">
    <w:name w:val="Основной текст (48)_"/>
    <w:link w:val="481"/>
    <w:locked/>
    <w:rsid w:val="00D97FF7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D97FF7"/>
    <w:pPr>
      <w:widowControl w:val="0"/>
      <w:shd w:val="clear" w:color="auto" w:fill="FFFFFF"/>
      <w:spacing w:after="0" w:line="178" w:lineRule="exact"/>
    </w:pPr>
    <w:rPr>
      <w:rFonts w:ascii="Arial" w:hAnsi="Arial"/>
      <w:b/>
      <w:bCs/>
      <w:sz w:val="11"/>
      <w:szCs w:val="11"/>
      <w:shd w:val="clear" w:color="auto" w:fill="FFFFFF"/>
    </w:rPr>
  </w:style>
  <w:style w:type="character" w:customStyle="1" w:styleId="380">
    <w:name w:val="Основной текст (38)_"/>
    <w:link w:val="381"/>
    <w:locked/>
    <w:rsid w:val="00D97FF7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D97FF7"/>
    <w:pPr>
      <w:widowControl w:val="0"/>
      <w:shd w:val="clear" w:color="auto" w:fill="FFFFFF"/>
      <w:spacing w:after="0" w:line="187" w:lineRule="exact"/>
    </w:pPr>
    <w:rPr>
      <w:rFonts w:ascii="Bookman Old Style" w:hAnsi="Bookman Old Style"/>
      <w:b/>
      <w:bCs/>
      <w:sz w:val="13"/>
      <w:szCs w:val="13"/>
      <w:shd w:val="clear" w:color="auto" w:fill="FFFFFF"/>
    </w:rPr>
  </w:style>
  <w:style w:type="character" w:customStyle="1" w:styleId="Tahoma">
    <w:name w:val="Основной текст + Tahoma"/>
    <w:aliases w:val="82,5 pt11"/>
    <w:rsid w:val="00D97FF7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BookmanOldStyle4">
    <w:name w:val="Основной текст + Bookman Old Style4"/>
    <w:aliases w:val="4 pt"/>
    <w:rsid w:val="00D97FF7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D97FF7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D97FF7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 w:eastAsia="x-none"/>
    </w:rPr>
  </w:style>
  <w:style w:type="character" w:customStyle="1" w:styleId="491">
    <w:name w:val="Основной текст (49)"/>
    <w:rsid w:val="00D97FF7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D97FF7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D97FF7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z w:val="22"/>
      <w:shd w:val="clear" w:color="auto" w:fill="FFFFFF"/>
    </w:rPr>
  </w:style>
  <w:style w:type="character" w:customStyle="1" w:styleId="4100">
    <w:name w:val="Основной текст (4) + 10"/>
    <w:aliases w:val="5 pt10,Интервал 0 pt1"/>
    <w:rsid w:val="00D97FF7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x-none" w:bidi="ar-SA"/>
    </w:rPr>
  </w:style>
  <w:style w:type="character" w:customStyle="1" w:styleId="BookmanOldStyle1">
    <w:name w:val="Подпись к картинке + Bookman Old Style"/>
    <w:aliases w:val="8 pt6,Интервал 1 pt3"/>
    <w:rsid w:val="00D97FF7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x-none" w:bidi="ar-SA"/>
    </w:rPr>
  </w:style>
  <w:style w:type="character" w:customStyle="1" w:styleId="4a">
    <w:name w:val="Заголовок №4_"/>
    <w:link w:val="4b"/>
    <w:locked/>
    <w:rsid w:val="00D97FF7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D97FF7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</w:rPr>
  </w:style>
  <w:style w:type="character" w:customStyle="1" w:styleId="810">
    <w:name w:val="Основной текст + 81"/>
    <w:aliases w:val="5 pt9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30pt">
    <w:name w:val="Заголовок №3 + Интервал 0 pt"/>
    <w:rsid w:val="00D97FF7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eastAsia="x-none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D97FF7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D97FF7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eastAsia="x-none" w:bidi="ar-SA"/>
    </w:rPr>
  </w:style>
  <w:style w:type="character" w:customStyle="1" w:styleId="BookmanOldStyle2">
    <w:name w:val="Основной текст + Bookman Old Style2"/>
    <w:aliases w:val="7 pt1,Интервал -1 pt"/>
    <w:rsid w:val="00D97FF7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eastAsia="x-none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D97FF7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eastAsia="x-none" w:bidi="ar-SA"/>
    </w:rPr>
  </w:style>
  <w:style w:type="character" w:customStyle="1" w:styleId="8pt1">
    <w:name w:val="Основной текст + 8 pt1"/>
    <w:aliases w:val="Полужирный8,Интервал -1 pt1"/>
    <w:rsid w:val="00D97FF7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710">
    <w:name w:val="Основной текст + 71"/>
    <w:aliases w:val="5 pt7,Полужирный7,Курсив4,Интервал 3 pt"/>
    <w:rsid w:val="00D97FF7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4pt">
    <w:name w:val="Основной текст + 4 pt"/>
    <w:rsid w:val="00D97FF7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eastAsia="x-none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eastAsia="x-none" w:bidi="ar-SA"/>
    </w:rPr>
  </w:style>
  <w:style w:type="character" w:customStyle="1" w:styleId="FranklinGothicHeavy2">
    <w:name w:val="Основной текст + Franklin Gothic Heavy2"/>
    <w:aliases w:val="8 pt5"/>
    <w:rsid w:val="00D97FF7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D97FF7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FranklinGothicHeavy1">
    <w:name w:val="Основной текст + Franklin Gothic Heavy1"/>
    <w:aliases w:val="29 pt,Интервал 1 pt1"/>
    <w:rsid w:val="00D97FF7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eastAsia="x-none" w:bidi="ar-SA"/>
    </w:rPr>
  </w:style>
  <w:style w:type="paragraph" w:styleId="a">
    <w:name w:val="List Bullet"/>
    <w:basedOn w:val="a2"/>
    <w:link w:val="afff1"/>
    <w:rsid w:val="00D97FF7"/>
    <w:pPr>
      <w:numPr>
        <w:numId w:val="1"/>
      </w:numPr>
      <w:spacing w:after="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fff1">
    <w:name w:val="Маркированный список Знак"/>
    <w:link w:val="a"/>
    <w:locked/>
    <w:rsid w:val="00D97FF7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f">
    <w:name w:val="Без интервала1"/>
    <w:rsid w:val="00D97F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D97FF7"/>
    <w:rPr>
      <w:rFonts w:ascii="Times New Roman" w:hAnsi="Times New Roman" w:cs="Times New Roman"/>
      <w:sz w:val="20"/>
      <w:szCs w:val="20"/>
    </w:rPr>
  </w:style>
  <w:style w:type="paragraph" w:customStyle="1" w:styleId="1f0">
    <w:name w:val="Знак Знак Знак1 Знак"/>
    <w:basedOn w:val="a2"/>
    <w:rsid w:val="00D97FF7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qFormat/>
    <w:rsid w:val="00D97FF7"/>
    <w:pPr>
      <w:numPr>
        <w:numId w:val="2"/>
      </w:numPr>
      <w:spacing w:after="0" w:line="312" w:lineRule="auto"/>
      <w:jc w:val="both"/>
    </w:pPr>
    <w:rPr>
      <w:rFonts w:eastAsia="Times New Roman" w:cs="Times New Roman"/>
      <w:sz w:val="28"/>
    </w:rPr>
  </w:style>
  <w:style w:type="paragraph" w:customStyle="1" w:styleId="78">
    <w:name w:val="Основной текст7"/>
    <w:basedOn w:val="a2"/>
    <w:rsid w:val="00D97FF7"/>
    <w:pPr>
      <w:widowControl w:val="0"/>
      <w:shd w:val="clear" w:color="auto" w:fill="FFFFFF"/>
      <w:spacing w:after="0" w:line="413" w:lineRule="exact"/>
      <w:ind w:hanging="680"/>
      <w:jc w:val="both"/>
    </w:pPr>
    <w:rPr>
      <w:rFonts w:ascii="Arial" w:eastAsia="Times New Roman" w:hAnsi="Arial" w:cs="Arial"/>
      <w:sz w:val="20"/>
      <w:szCs w:val="20"/>
    </w:rPr>
  </w:style>
  <w:style w:type="paragraph" w:styleId="2d">
    <w:name w:val="Body Text Indent 2"/>
    <w:basedOn w:val="a2"/>
    <w:link w:val="2e"/>
    <w:rsid w:val="00D97FF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e">
    <w:name w:val="Основной текст с отступом 2 Знак"/>
    <w:basedOn w:val="a4"/>
    <w:link w:val="2d"/>
    <w:rsid w:val="00D97FF7"/>
    <w:rPr>
      <w:rFonts w:ascii="Calibri" w:eastAsia="Calibri" w:hAnsi="Calibri" w:cs="Times New Roman"/>
      <w:sz w:val="24"/>
    </w:rPr>
  </w:style>
  <w:style w:type="paragraph" w:styleId="2f">
    <w:name w:val="Body Text 2"/>
    <w:basedOn w:val="a2"/>
    <w:link w:val="2f0"/>
    <w:semiHidden/>
    <w:rsid w:val="00D97FF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f0">
    <w:name w:val="Основной текст 2 Знак"/>
    <w:basedOn w:val="a4"/>
    <w:link w:val="2f"/>
    <w:semiHidden/>
    <w:rsid w:val="00D97FF7"/>
    <w:rPr>
      <w:rFonts w:ascii="Calibri" w:eastAsia="Calibri" w:hAnsi="Calibri" w:cs="Times New Roman"/>
      <w:sz w:val="24"/>
    </w:rPr>
  </w:style>
  <w:style w:type="paragraph" w:customStyle="1" w:styleId="xl65">
    <w:name w:val="xl65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D97FF7"/>
    <w:pP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8">
    <w:name w:val="xl68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70">
    <w:name w:val="xl70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3">
    <w:name w:val="xl8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6">
    <w:name w:val="xl86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Cs w:val="24"/>
      <w:lang w:eastAsia="ru-RU"/>
    </w:rPr>
  </w:style>
  <w:style w:type="paragraph" w:customStyle="1" w:styleId="xl94">
    <w:name w:val="xl9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D97FF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D97FF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6">
    <w:name w:val="xl10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7">
    <w:name w:val="xl107"/>
    <w:basedOn w:val="a2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1">
    <w:name w:val="xl11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2">
    <w:name w:val="xl112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 w:cs="Times New Roman"/>
      <w:sz w:val="16"/>
      <w:szCs w:val="16"/>
      <w:lang w:eastAsia="ru-RU"/>
    </w:rPr>
  </w:style>
  <w:style w:type="paragraph" w:customStyle="1" w:styleId="xl113">
    <w:name w:val="xl113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16">
    <w:name w:val="xl116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D97FF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D97FF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D97FF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D97F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2"/>
    <w:rsid w:val="00D97FF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25">
    <w:name w:val="xl125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D97FF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D97FF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D97FF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2"/>
    <w:uiPriority w:val="99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2">
    <w:name w:val="xl142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3">
    <w:name w:val="xl143"/>
    <w:basedOn w:val="a2"/>
    <w:uiPriority w:val="99"/>
    <w:rsid w:val="00D97FF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4">
    <w:name w:val="xl144"/>
    <w:basedOn w:val="a2"/>
    <w:uiPriority w:val="99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5">
    <w:name w:val="xl145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6">
    <w:name w:val="xl146"/>
    <w:basedOn w:val="a2"/>
    <w:uiPriority w:val="99"/>
    <w:rsid w:val="00D97FF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 w:cs="Times New Roman"/>
      <w:sz w:val="16"/>
      <w:szCs w:val="16"/>
      <w:lang w:eastAsia="ru-RU"/>
    </w:rPr>
  </w:style>
  <w:style w:type="paragraph" w:customStyle="1" w:styleId="xl147">
    <w:name w:val="xl147"/>
    <w:basedOn w:val="a2"/>
    <w:uiPriority w:val="99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16"/>
      <w:szCs w:val="16"/>
      <w:lang w:eastAsia="ru-RU"/>
    </w:rPr>
  </w:style>
  <w:style w:type="paragraph" w:customStyle="1" w:styleId="xl148">
    <w:name w:val="xl148"/>
    <w:basedOn w:val="a2"/>
    <w:uiPriority w:val="99"/>
    <w:rsid w:val="00D97FF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2"/>
    <w:uiPriority w:val="99"/>
    <w:rsid w:val="00D97FF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uiPriority w:val="99"/>
    <w:rsid w:val="00D97FF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2"/>
    <w:uiPriority w:val="99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2"/>
    <w:uiPriority w:val="99"/>
    <w:rsid w:val="00D97FF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2"/>
    <w:uiPriority w:val="99"/>
    <w:rsid w:val="00D97FF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2"/>
    <w:uiPriority w:val="99"/>
    <w:rsid w:val="00D97FF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2"/>
    <w:uiPriority w:val="99"/>
    <w:rsid w:val="00D97FF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customStyle="1" w:styleId="115">
    <w:name w:val="Без интервала11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font6">
    <w:name w:val="font6"/>
    <w:basedOn w:val="a2"/>
    <w:rsid w:val="00D97FF7"/>
    <w:pPr>
      <w:spacing w:before="100" w:beforeAutospacing="1" w:after="100" w:afterAutospacing="1" w:line="240" w:lineRule="auto"/>
    </w:pPr>
    <w:rPr>
      <w:rFonts w:eastAsia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D97FF7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eastAsia="x-none" w:bidi="ar-SA"/>
    </w:rPr>
  </w:style>
  <w:style w:type="character" w:customStyle="1" w:styleId="8Arial">
    <w:name w:val="Основной текст (8) + Arial"/>
    <w:rsid w:val="00D97FF7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eastAsia="x-none" w:bidi="ar-SA"/>
    </w:rPr>
  </w:style>
  <w:style w:type="character" w:customStyle="1" w:styleId="Arial1">
    <w:name w:val="Подпись к таблице + Arial"/>
    <w:aliases w:val="8 pt4,Полужирный5"/>
    <w:rsid w:val="00D97FF7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eastAsia="x-none" w:bidi="ar-SA"/>
    </w:rPr>
  </w:style>
  <w:style w:type="character" w:customStyle="1" w:styleId="Arial7">
    <w:name w:val="Основной текст + Arial7"/>
    <w:aliases w:val="8 pt3,Полужирный4"/>
    <w:rsid w:val="00D97FF7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6">
    <w:name w:val="Основной текст + Arial6"/>
    <w:aliases w:val="8 pt2,Полужирный3,Малые прописные1"/>
    <w:rsid w:val="00D97FF7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eastAsia="x-none" w:bidi="ar-SA"/>
    </w:rPr>
  </w:style>
  <w:style w:type="character" w:customStyle="1" w:styleId="Arial5">
    <w:name w:val="Основной текст + Arial5"/>
    <w:aliases w:val="81,5 pt4"/>
    <w:rsid w:val="00D97FF7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eastAsia="x-none" w:bidi="ar-SA"/>
    </w:rPr>
  </w:style>
  <w:style w:type="character" w:customStyle="1" w:styleId="88">
    <w:name w:val="Колонтитул + 8"/>
    <w:aliases w:val="5 pt3,Полужирный2"/>
    <w:rsid w:val="00D97FF7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D97FF7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x-none" w:bidi="ar-SA"/>
    </w:rPr>
  </w:style>
  <w:style w:type="character" w:customStyle="1" w:styleId="Arial3">
    <w:name w:val="Основной текст + Arial3"/>
    <w:aliases w:val="71,5 pt2,Полужирный1,Курсив1"/>
    <w:rsid w:val="00D97FF7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x-none" w:bidi="ar-SA"/>
    </w:rPr>
  </w:style>
  <w:style w:type="character" w:customStyle="1" w:styleId="Arial2">
    <w:name w:val="Основной текст + Arial2"/>
    <w:aliases w:val="10 pt1"/>
    <w:rsid w:val="00D97FF7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eastAsia="x-none" w:bidi="ar-SA"/>
    </w:rPr>
  </w:style>
  <w:style w:type="character" w:customStyle="1" w:styleId="Arial10">
    <w:name w:val="Основной текст + Arial1"/>
    <w:aliases w:val="61,5 pt1"/>
    <w:rsid w:val="00D97FF7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character" w:customStyle="1" w:styleId="1110">
    <w:name w:val="Основной текст + 111"/>
    <w:aliases w:val="5 pt57"/>
    <w:rsid w:val="00D97FF7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 w:bidi="ar-SA"/>
    </w:rPr>
  </w:style>
  <w:style w:type="character" w:styleId="afff2">
    <w:name w:val="page number"/>
    <w:basedOn w:val="a4"/>
    <w:rsid w:val="00D97FF7"/>
  </w:style>
  <w:style w:type="paragraph" w:customStyle="1" w:styleId="Char">
    <w:name w:val="Char"/>
    <w:basedOn w:val="a2"/>
    <w:rsid w:val="00D97FF7"/>
    <w:pPr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msolistparagraph0">
    <w:name w:val="msolistparagraph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f3">
    <w:name w:val="Subtitle"/>
    <w:basedOn w:val="a2"/>
    <w:next w:val="a2"/>
    <w:link w:val="afff4"/>
    <w:uiPriority w:val="99"/>
    <w:qFormat/>
    <w:rsid w:val="00D97FF7"/>
    <w:pPr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ff4">
    <w:name w:val="Подзаголовок Знак"/>
    <w:basedOn w:val="a4"/>
    <w:link w:val="afff3"/>
    <w:uiPriority w:val="99"/>
    <w:rsid w:val="00D97FF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5">
    <w:name w:val="FollowedHyperlink"/>
    <w:uiPriority w:val="99"/>
    <w:semiHidden/>
    <w:rsid w:val="00D97FF7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4">
    <w:name w:val="xl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1996">
    <w:name w:val="xl19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97">
    <w:name w:val="xl19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8">
    <w:name w:val="xl19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1999">
    <w:name w:val="xl19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0">
    <w:name w:val="xl200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1">
    <w:name w:val="xl20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2">
    <w:name w:val="xl20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3">
    <w:name w:val="xl200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4">
    <w:name w:val="xl200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5">
    <w:name w:val="xl20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6">
    <w:name w:val="xl200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7">
    <w:name w:val="xl20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08">
    <w:name w:val="xl200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09">
    <w:name w:val="xl200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10">
    <w:name w:val="xl201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11">
    <w:name w:val="xl2011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2">
    <w:name w:val="xl20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3">
    <w:name w:val="xl20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4">
    <w:name w:val="xl201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5">
    <w:name w:val="xl201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16">
    <w:name w:val="xl2016"/>
    <w:basedOn w:val="a2"/>
    <w:rsid w:val="00D97FF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paragraph" w:customStyle="1" w:styleId="xl2017">
    <w:name w:val="xl2017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8">
    <w:name w:val="xl201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19">
    <w:name w:val="xl201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0">
    <w:name w:val="xl202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1">
    <w:name w:val="xl202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2">
    <w:name w:val="xl2022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3">
    <w:name w:val="xl202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4">
    <w:name w:val="xl202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25">
    <w:name w:val="xl202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6">
    <w:name w:val="xl2026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4"/>
      <w:lang w:eastAsia="ru-RU"/>
    </w:rPr>
  </w:style>
  <w:style w:type="paragraph" w:customStyle="1" w:styleId="xl2027">
    <w:name w:val="xl20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8">
    <w:name w:val="xl2028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29">
    <w:name w:val="xl202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0">
    <w:name w:val="xl203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1">
    <w:name w:val="xl203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2">
    <w:name w:val="xl203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3">
    <w:name w:val="xl203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2034">
    <w:name w:val="xl203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5">
    <w:name w:val="xl2035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6">
    <w:name w:val="xl2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7">
    <w:name w:val="xl20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8">
    <w:name w:val="xl203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39">
    <w:name w:val="xl203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0">
    <w:name w:val="xl2040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1">
    <w:name w:val="xl204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2">
    <w:name w:val="xl2042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3">
    <w:name w:val="xl2043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4">
    <w:name w:val="xl2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5">
    <w:name w:val="xl2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46">
    <w:name w:val="xl204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7">
    <w:name w:val="xl2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8">
    <w:name w:val="xl2048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49">
    <w:name w:val="xl2049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0">
    <w:name w:val="xl205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1">
    <w:name w:val="xl205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2">
    <w:name w:val="xl2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2053">
    <w:name w:val="xl2053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4">
    <w:name w:val="xl205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5">
    <w:name w:val="xl205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6">
    <w:name w:val="xl205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7">
    <w:name w:val="xl2057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8">
    <w:name w:val="xl2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59">
    <w:name w:val="xl20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0">
    <w:name w:val="xl206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1">
    <w:name w:val="xl2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2">
    <w:name w:val="xl2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3">
    <w:name w:val="xl2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4">
    <w:name w:val="xl2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5">
    <w:name w:val="xl2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6">
    <w:name w:val="xl2066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2067">
    <w:name w:val="xl2067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8">
    <w:name w:val="xl2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2069">
    <w:name w:val="xl2069"/>
    <w:basedOn w:val="a2"/>
    <w:rsid w:val="00D97FF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8"/>
      <w:szCs w:val="28"/>
      <w:lang w:eastAsia="ru-RU"/>
    </w:rPr>
  </w:style>
  <w:style w:type="character" w:customStyle="1" w:styleId="listdocstitle">
    <w:name w:val="list_docs_title"/>
    <w:basedOn w:val="a4"/>
    <w:rsid w:val="00D97FF7"/>
  </w:style>
  <w:style w:type="paragraph" w:customStyle="1" w:styleId="xl3104">
    <w:name w:val="xl3104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5">
    <w:name w:val="xl3105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6">
    <w:name w:val="xl31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7">
    <w:name w:val="xl31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08">
    <w:name w:val="xl31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09">
    <w:name w:val="xl310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0">
    <w:name w:val="xl311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1">
    <w:name w:val="xl3111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2">
    <w:name w:val="xl31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3">
    <w:name w:val="xl311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4">
    <w:name w:val="xl31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15">
    <w:name w:val="xl31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6">
    <w:name w:val="xl31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7">
    <w:name w:val="xl31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8">
    <w:name w:val="xl311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19">
    <w:name w:val="xl3119"/>
    <w:basedOn w:val="a2"/>
    <w:rsid w:val="00D97FF7"/>
    <w:pP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0">
    <w:name w:val="xl312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1">
    <w:name w:val="xl312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2">
    <w:name w:val="xl3122"/>
    <w:basedOn w:val="a2"/>
    <w:rsid w:val="00D97FF7"/>
    <w:pP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3">
    <w:name w:val="xl3123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4">
    <w:name w:val="xl31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25">
    <w:name w:val="xl3125"/>
    <w:basedOn w:val="a2"/>
    <w:rsid w:val="00D97FF7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6">
    <w:name w:val="xl312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7">
    <w:name w:val="xl312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8">
    <w:name w:val="xl312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29">
    <w:name w:val="xl312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0">
    <w:name w:val="xl313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1">
    <w:name w:val="xl31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2">
    <w:name w:val="xl313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3">
    <w:name w:val="xl31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3134">
    <w:name w:val="xl313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5">
    <w:name w:val="xl31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6">
    <w:name w:val="xl3136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7">
    <w:name w:val="xl3137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3138">
    <w:name w:val="xl3138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numbering" w:customStyle="1" w:styleId="1f1">
    <w:name w:val="Нет списка1"/>
    <w:next w:val="a6"/>
    <w:uiPriority w:val="99"/>
    <w:semiHidden/>
    <w:unhideWhenUsed/>
    <w:rsid w:val="00D97FF7"/>
  </w:style>
  <w:style w:type="numbering" w:customStyle="1" w:styleId="2f1">
    <w:name w:val="Нет списка2"/>
    <w:next w:val="a6"/>
    <w:uiPriority w:val="99"/>
    <w:semiHidden/>
    <w:unhideWhenUsed/>
    <w:rsid w:val="00D97FF7"/>
  </w:style>
  <w:style w:type="character" w:styleId="afff6">
    <w:name w:val="annotation reference"/>
    <w:uiPriority w:val="99"/>
    <w:rsid w:val="00D97FF7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D97FF7"/>
  </w:style>
  <w:style w:type="paragraph" w:customStyle="1" w:styleId="xl157">
    <w:name w:val="xl15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1938">
    <w:name w:val="xl19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39">
    <w:name w:val="xl19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0">
    <w:name w:val="xl1940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1">
    <w:name w:val="xl19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2">
    <w:name w:val="xl1942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3">
    <w:name w:val="xl194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4">
    <w:name w:val="xl1944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945">
    <w:name w:val="xl1945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paragraph" w:customStyle="1" w:styleId="xl1946">
    <w:name w:val="xl19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ru-RU"/>
    </w:rPr>
  </w:style>
  <w:style w:type="table" w:customStyle="1" w:styleId="1f2">
    <w:name w:val="Сетка таблицы1"/>
    <w:basedOn w:val="a5"/>
    <w:next w:val="ab"/>
    <w:uiPriority w:val="99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7">
    <w:name w:val="Light Shading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8">
    <w:name w:val="Light List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D97FF7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D97FF7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="0" w:beforeAutospacing="0" w:afterLines="0" w:after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D97FF7"/>
    <w:pPr>
      <w:spacing w:before="100" w:beforeAutospacing="1" w:after="100" w:afterAutospacing="1" w:line="240" w:lineRule="auto"/>
      <w:jc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2">
    <w:name w:val="xl548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3">
    <w:name w:val="xl548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4">
    <w:name w:val="xl548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85">
    <w:name w:val="xl548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6">
    <w:name w:val="xl548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87">
    <w:name w:val="xl548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88">
    <w:name w:val="xl548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89">
    <w:name w:val="xl548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5490">
    <w:name w:val="xl549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1">
    <w:name w:val="xl549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2">
    <w:name w:val="xl549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5493">
    <w:name w:val="xl549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4">
    <w:name w:val="xl549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495">
    <w:name w:val="xl549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6">
    <w:name w:val="xl549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5497">
    <w:name w:val="xl549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8">
    <w:name w:val="xl549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5499">
    <w:name w:val="xl549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0">
    <w:name w:val="xl5500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5501">
    <w:name w:val="xl550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2">
    <w:name w:val="xl550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03">
    <w:name w:val="xl550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4">
    <w:name w:val="xl5504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5">
    <w:name w:val="xl5505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6">
    <w:name w:val="xl550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07">
    <w:name w:val="xl550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8">
    <w:name w:val="xl550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09">
    <w:name w:val="xl5509"/>
    <w:basedOn w:val="a2"/>
    <w:rsid w:val="00D97FF7"/>
    <w:pPr>
      <w:shd w:val="clear" w:color="000000" w:fill="DAEEF3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0">
    <w:name w:val="xl5510"/>
    <w:basedOn w:val="a2"/>
    <w:rsid w:val="00D97FF7"/>
    <w:pPr>
      <w:shd w:val="clear" w:color="000000" w:fill="00B0F0"/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1">
    <w:name w:val="xl551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2">
    <w:name w:val="xl551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3">
    <w:name w:val="xl551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4">
    <w:name w:val="xl551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5515">
    <w:name w:val="xl551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6">
    <w:name w:val="xl551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7">
    <w:name w:val="xl551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ru-RU"/>
    </w:rPr>
  </w:style>
  <w:style w:type="paragraph" w:customStyle="1" w:styleId="xl5518">
    <w:name w:val="xl551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19">
    <w:name w:val="xl5519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16"/>
      <w:szCs w:val="16"/>
      <w:lang w:eastAsia="ru-RU"/>
    </w:rPr>
  </w:style>
  <w:style w:type="paragraph" w:customStyle="1" w:styleId="xl5520">
    <w:name w:val="xl552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 w:val="20"/>
      <w:szCs w:val="20"/>
      <w:lang w:eastAsia="ru-RU"/>
    </w:rPr>
  </w:style>
  <w:style w:type="paragraph" w:customStyle="1" w:styleId="xl5521">
    <w:name w:val="xl5521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FFFF"/>
      <w:szCs w:val="24"/>
      <w:lang w:eastAsia="ru-RU"/>
    </w:rPr>
  </w:style>
  <w:style w:type="paragraph" w:customStyle="1" w:styleId="xl5522">
    <w:name w:val="xl552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033">
    <w:name w:val="xl603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4">
    <w:name w:val="xl603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5">
    <w:name w:val="xl603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36">
    <w:name w:val="xl603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7">
    <w:name w:val="xl603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8">
    <w:name w:val="xl603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9">
    <w:name w:val="xl603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0">
    <w:name w:val="xl604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1">
    <w:name w:val="xl604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2">
    <w:name w:val="xl604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3">
    <w:name w:val="xl60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4">
    <w:name w:val="xl60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5">
    <w:name w:val="xl604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6">
    <w:name w:val="xl604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7">
    <w:name w:val="xl60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8">
    <w:name w:val="xl60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49">
    <w:name w:val="xl604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0">
    <w:name w:val="xl6050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1">
    <w:name w:val="xl605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2">
    <w:name w:val="xl605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3">
    <w:name w:val="xl6053"/>
    <w:basedOn w:val="a2"/>
    <w:rsid w:val="00D97FF7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6054">
    <w:name w:val="xl605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055">
    <w:name w:val="xl6055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6">
    <w:name w:val="xl605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1">
    <w:name w:val="xl603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32">
    <w:name w:val="xl6032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font7">
    <w:name w:val="font7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 w:val="28"/>
      <w:szCs w:val="28"/>
      <w:lang w:eastAsia="ru-RU"/>
    </w:rPr>
  </w:style>
  <w:style w:type="paragraph" w:customStyle="1" w:styleId="font8">
    <w:name w:val="font8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9">
    <w:name w:val="font9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font10">
    <w:name w:val="font10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font11">
    <w:name w:val="font11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font12">
    <w:name w:val="font12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Cs w:val="24"/>
      <w:lang w:eastAsia="ru-RU"/>
    </w:rPr>
  </w:style>
  <w:style w:type="paragraph" w:customStyle="1" w:styleId="font13">
    <w:name w:val="font13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font14">
    <w:name w:val="font14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font15">
    <w:name w:val="font15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FF0000"/>
      <w:sz w:val="26"/>
      <w:szCs w:val="26"/>
      <w:lang w:eastAsia="ru-RU"/>
    </w:rPr>
  </w:style>
  <w:style w:type="paragraph" w:customStyle="1" w:styleId="font16">
    <w:name w:val="font16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color w:val="FF0000"/>
      <w:lang w:eastAsia="ru-RU"/>
    </w:rPr>
  </w:style>
  <w:style w:type="paragraph" w:customStyle="1" w:styleId="xl740">
    <w:name w:val="xl740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42">
    <w:name w:val="xl742"/>
    <w:basedOn w:val="a2"/>
    <w:rsid w:val="00D97F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3">
    <w:name w:val="xl74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4">
    <w:name w:val="xl74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5">
    <w:name w:val="xl74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46">
    <w:name w:val="xl74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xl748">
    <w:name w:val="xl74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49">
    <w:name w:val="xl74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6"/>
      <w:szCs w:val="26"/>
      <w:lang w:eastAsia="ru-RU"/>
    </w:rPr>
  </w:style>
  <w:style w:type="paragraph" w:customStyle="1" w:styleId="xl750">
    <w:name w:val="xl750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1">
    <w:name w:val="xl751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2">
    <w:name w:val="xl752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753">
    <w:name w:val="xl75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754">
    <w:name w:val="xl754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5">
    <w:name w:val="xl75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56">
    <w:name w:val="xl75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7">
    <w:name w:val="xl757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8">
    <w:name w:val="xl758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59">
    <w:name w:val="xl75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60">
    <w:name w:val="xl76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1">
    <w:name w:val="xl76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62">
    <w:name w:val="xl762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3">
    <w:name w:val="xl76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4">
    <w:name w:val="xl764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65">
    <w:name w:val="xl76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6">
    <w:name w:val="xl766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67">
    <w:name w:val="xl76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6"/>
      <w:szCs w:val="26"/>
      <w:lang w:eastAsia="ru-RU"/>
    </w:rPr>
  </w:style>
  <w:style w:type="paragraph" w:customStyle="1" w:styleId="xl768">
    <w:name w:val="xl768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1F497D"/>
      <w:szCs w:val="24"/>
      <w:lang w:eastAsia="ru-RU"/>
    </w:rPr>
  </w:style>
  <w:style w:type="paragraph" w:customStyle="1" w:styleId="xl769">
    <w:name w:val="xl769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color w:val="1F497D"/>
      <w:sz w:val="28"/>
      <w:szCs w:val="28"/>
      <w:lang w:eastAsia="ru-RU"/>
    </w:rPr>
  </w:style>
  <w:style w:type="paragraph" w:customStyle="1" w:styleId="xl770">
    <w:name w:val="xl770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1">
    <w:name w:val="xl77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2">
    <w:name w:val="xl772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8"/>
      <w:szCs w:val="28"/>
      <w:lang w:eastAsia="ru-RU"/>
    </w:rPr>
  </w:style>
  <w:style w:type="paragraph" w:customStyle="1" w:styleId="xl773">
    <w:name w:val="xl773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1F497D"/>
      <w:szCs w:val="24"/>
      <w:lang w:eastAsia="ru-RU"/>
    </w:rPr>
  </w:style>
  <w:style w:type="paragraph" w:customStyle="1" w:styleId="xl774">
    <w:name w:val="xl77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5">
    <w:name w:val="xl775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1F497D"/>
      <w:szCs w:val="24"/>
      <w:lang w:eastAsia="ru-RU"/>
    </w:rPr>
  </w:style>
  <w:style w:type="paragraph" w:customStyle="1" w:styleId="xl776">
    <w:name w:val="xl776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1F497D"/>
      <w:sz w:val="28"/>
      <w:szCs w:val="28"/>
      <w:lang w:eastAsia="ru-RU"/>
    </w:rPr>
  </w:style>
  <w:style w:type="paragraph" w:customStyle="1" w:styleId="xl777">
    <w:name w:val="xl777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778">
    <w:name w:val="xl778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0000"/>
      <w:sz w:val="20"/>
      <w:szCs w:val="20"/>
      <w:lang w:eastAsia="ru-RU"/>
    </w:rPr>
  </w:style>
  <w:style w:type="paragraph" w:customStyle="1" w:styleId="xl779">
    <w:name w:val="xl779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0">
    <w:name w:val="xl78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1">
    <w:name w:val="xl781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8"/>
      <w:szCs w:val="28"/>
      <w:lang w:eastAsia="ru-RU"/>
    </w:rPr>
  </w:style>
  <w:style w:type="paragraph" w:customStyle="1" w:styleId="xl782">
    <w:name w:val="xl782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3">
    <w:name w:val="xl78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784">
    <w:name w:val="xl78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5">
    <w:name w:val="xl785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786">
    <w:name w:val="xl786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87">
    <w:name w:val="xl78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8">
    <w:name w:val="xl78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i/>
      <w:iCs/>
      <w:color w:val="000000"/>
      <w:sz w:val="26"/>
      <w:szCs w:val="26"/>
      <w:lang w:eastAsia="ru-RU"/>
    </w:rPr>
  </w:style>
  <w:style w:type="paragraph" w:customStyle="1" w:styleId="xl789">
    <w:name w:val="xl789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0">
    <w:name w:val="xl790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1">
    <w:name w:val="xl791"/>
    <w:basedOn w:val="a2"/>
    <w:rsid w:val="00D97FF7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2">
    <w:name w:val="xl792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3">
    <w:name w:val="xl793"/>
    <w:basedOn w:val="a2"/>
    <w:rsid w:val="00D97FF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794">
    <w:name w:val="xl79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795">
    <w:name w:val="xl795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796">
    <w:name w:val="xl796"/>
    <w:basedOn w:val="a2"/>
    <w:rsid w:val="00D97FF7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7">
    <w:name w:val="xl79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98">
    <w:name w:val="xl798"/>
    <w:basedOn w:val="a2"/>
    <w:rsid w:val="00D97FF7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799">
    <w:name w:val="xl799"/>
    <w:basedOn w:val="a2"/>
    <w:rsid w:val="00D97FF7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0">
    <w:name w:val="xl800"/>
    <w:basedOn w:val="a2"/>
    <w:rsid w:val="00D97FF7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1">
    <w:name w:val="xl80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FFFF"/>
      <w:sz w:val="28"/>
      <w:szCs w:val="28"/>
      <w:lang w:eastAsia="ru-RU"/>
    </w:rPr>
  </w:style>
  <w:style w:type="paragraph" w:customStyle="1" w:styleId="xl802">
    <w:name w:val="xl80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3">
    <w:name w:val="xl803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04">
    <w:name w:val="xl804"/>
    <w:basedOn w:val="a2"/>
    <w:rsid w:val="00D97FF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5">
    <w:name w:val="xl805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6">
    <w:name w:val="xl806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07">
    <w:name w:val="xl807"/>
    <w:basedOn w:val="a2"/>
    <w:rsid w:val="00D97FF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8">
    <w:name w:val="xl808"/>
    <w:basedOn w:val="a2"/>
    <w:rsid w:val="00D97FF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09">
    <w:name w:val="xl809"/>
    <w:basedOn w:val="a2"/>
    <w:rsid w:val="00D97FF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10">
    <w:name w:val="xl810"/>
    <w:basedOn w:val="a2"/>
    <w:rsid w:val="00D97FF7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11">
    <w:name w:val="xl81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12">
    <w:name w:val="xl812"/>
    <w:basedOn w:val="a2"/>
    <w:rsid w:val="00D97FF7"/>
    <w:pPr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3">
    <w:name w:val="xl813"/>
    <w:basedOn w:val="a2"/>
    <w:rsid w:val="00D97FF7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4">
    <w:name w:val="xl81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5">
    <w:name w:val="xl815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6">
    <w:name w:val="xl816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7">
    <w:name w:val="xl817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8">
    <w:name w:val="xl818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19">
    <w:name w:val="xl81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0">
    <w:name w:val="xl820"/>
    <w:basedOn w:val="a2"/>
    <w:rsid w:val="00D97FF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1">
    <w:name w:val="xl821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22">
    <w:name w:val="xl822"/>
    <w:basedOn w:val="a2"/>
    <w:rsid w:val="00D97F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3">
    <w:name w:val="xl823"/>
    <w:basedOn w:val="a2"/>
    <w:rsid w:val="00D97F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4">
    <w:name w:val="xl824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5">
    <w:name w:val="xl825"/>
    <w:basedOn w:val="a2"/>
    <w:rsid w:val="00D97FF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6">
    <w:name w:val="xl826"/>
    <w:basedOn w:val="a2"/>
    <w:rsid w:val="00D97FF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7">
    <w:name w:val="xl827"/>
    <w:basedOn w:val="a2"/>
    <w:rsid w:val="00D97FF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828">
    <w:name w:val="xl82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29">
    <w:name w:val="xl82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0">
    <w:name w:val="xl830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31">
    <w:name w:val="xl831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2">
    <w:name w:val="xl83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33">
    <w:name w:val="xl833"/>
    <w:basedOn w:val="a2"/>
    <w:rsid w:val="00D97FF7"/>
    <w:pP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4">
    <w:name w:val="xl834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5">
    <w:name w:val="xl835"/>
    <w:basedOn w:val="a2"/>
    <w:rsid w:val="00D97FF7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36">
    <w:name w:val="xl836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7">
    <w:name w:val="xl837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0"/>
      <w:szCs w:val="20"/>
      <w:lang w:eastAsia="ru-RU"/>
    </w:rPr>
  </w:style>
  <w:style w:type="paragraph" w:customStyle="1" w:styleId="xl838">
    <w:name w:val="xl838"/>
    <w:basedOn w:val="a2"/>
    <w:rsid w:val="00D97FF7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39">
    <w:name w:val="xl839"/>
    <w:basedOn w:val="a2"/>
    <w:rsid w:val="00D97F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0">
    <w:name w:val="xl840"/>
    <w:basedOn w:val="a2"/>
    <w:rsid w:val="00D97FF7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eastAsia="ru-RU"/>
    </w:rPr>
  </w:style>
  <w:style w:type="paragraph" w:customStyle="1" w:styleId="xl841">
    <w:name w:val="xl841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2">
    <w:name w:val="xl842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3">
    <w:name w:val="xl843"/>
    <w:basedOn w:val="a2"/>
    <w:rsid w:val="00D97FF7"/>
    <w:pP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4">
    <w:name w:val="xl844"/>
    <w:basedOn w:val="a2"/>
    <w:rsid w:val="00D97F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5">
    <w:name w:val="xl845"/>
    <w:basedOn w:val="a2"/>
    <w:rsid w:val="00D97FF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6">
    <w:name w:val="xl846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7">
    <w:name w:val="xl84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48">
    <w:name w:val="xl848"/>
    <w:basedOn w:val="a2"/>
    <w:rsid w:val="00D97FF7"/>
    <w:pP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49">
    <w:name w:val="xl84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8"/>
      <w:szCs w:val="28"/>
      <w:lang w:eastAsia="ru-RU"/>
    </w:rPr>
  </w:style>
  <w:style w:type="paragraph" w:customStyle="1" w:styleId="xl850">
    <w:name w:val="xl850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FFFFFF"/>
      <w:sz w:val="28"/>
      <w:szCs w:val="28"/>
      <w:lang w:eastAsia="ru-RU"/>
    </w:rPr>
  </w:style>
  <w:style w:type="paragraph" w:customStyle="1" w:styleId="xl851">
    <w:name w:val="xl851"/>
    <w:basedOn w:val="a2"/>
    <w:rsid w:val="00D97FF7"/>
    <w:pPr>
      <w:pBdr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" w:eastAsia="Times New Roman" w:hAnsi="Courier" w:cs="Times New Roman"/>
      <w:color w:val="000000"/>
      <w:sz w:val="28"/>
      <w:szCs w:val="28"/>
      <w:lang w:eastAsia="ru-RU"/>
    </w:rPr>
  </w:style>
  <w:style w:type="paragraph" w:customStyle="1" w:styleId="xl852">
    <w:name w:val="xl852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53">
    <w:name w:val="xl853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4">
    <w:name w:val="xl854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8"/>
      <w:szCs w:val="28"/>
      <w:lang w:eastAsia="ru-RU"/>
    </w:rPr>
  </w:style>
  <w:style w:type="paragraph" w:customStyle="1" w:styleId="xl856">
    <w:name w:val="xl856"/>
    <w:basedOn w:val="a2"/>
    <w:rsid w:val="00D97FF7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859">
    <w:name w:val="xl859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color w:val="000000"/>
      <w:szCs w:val="24"/>
      <w:lang w:eastAsia="ru-RU"/>
    </w:rPr>
  </w:style>
  <w:style w:type="paragraph" w:customStyle="1" w:styleId="xl860">
    <w:name w:val="xl860"/>
    <w:basedOn w:val="a2"/>
    <w:rsid w:val="00D97FF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1">
    <w:name w:val="xl861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2">
    <w:name w:val="xl862"/>
    <w:basedOn w:val="a2"/>
    <w:rsid w:val="00D97FF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paragraph" w:customStyle="1" w:styleId="xl863">
    <w:name w:val="xl863"/>
    <w:basedOn w:val="a2"/>
    <w:rsid w:val="00D97FF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64">
    <w:name w:val="xl864"/>
    <w:basedOn w:val="a2"/>
    <w:rsid w:val="00D97FF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865">
    <w:name w:val="xl865"/>
    <w:basedOn w:val="a2"/>
    <w:rsid w:val="00D97F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6">
    <w:name w:val="xl8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Cs w:val="24"/>
      <w:lang w:eastAsia="ru-RU"/>
    </w:rPr>
  </w:style>
  <w:style w:type="paragraph" w:customStyle="1" w:styleId="xl867">
    <w:name w:val="xl867"/>
    <w:basedOn w:val="a2"/>
    <w:rsid w:val="00D97F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8">
    <w:name w:val="xl868"/>
    <w:basedOn w:val="a2"/>
    <w:rsid w:val="00D97FF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8"/>
      <w:szCs w:val="28"/>
      <w:lang w:eastAsia="ru-RU"/>
    </w:rPr>
  </w:style>
  <w:style w:type="paragraph" w:customStyle="1" w:styleId="xl869">
    <w:name w:val="xl869"/>
    <w:basedOn w:val="a2"/>
    <w:rsid w:val="00D97FF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870">
    <w:name w:val="xl870"/>
    <w:basedOn w:val="a2"/>
    <w:rsid w:val="00D97FF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6"/>
      <w:szCs w:val="26"/>
      <w:lang w:eastAsia="ru-RU"/>
    </w:rPr>
  </w:style>
  <w:style w:type="paragraph" w:customStyle="1" w:styleId="xl6057">
    <w:name w:val="xl6057"/>
    <w:basedOn w:val="a2"/>
    <w:rsid w:val="00D97F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058">
    <w:name w:val="xl605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59">
    <w:name w:val="xl605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0">
    <w:name w:val="xl6060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1">
    <w:name w:val="xl6061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2">
    <w:name w:val="xl6062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3">
    <w:name w:val="xl6063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4">
    <w:name w:val="xl6064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5">
    <w:name w:val="xl6065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6">
    <w:name w:val="xl6066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067">
    <w:name w:val="xl6067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8">
    <w:name w:val="xl6068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Cs w:val="24"/>
      <w:lang w:eastAsia="ru-RU"/>
    </w:rPr>
  </w:style>
  <w:style w:type="paragraph" w:customStyle="1" w:styleId="xl6069">
    <w:name w:val="xl6069"/>
    <w:basedOn w:val="a2"/>
    <w:rsid w:val="00D97F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styleId="afff9">
    <w:name w:val="footnote text"/>
    <w:basedOn w:val="a2"/>
    <w:link w:val="afffa"/>
    <w:rsid w:val="00D97FF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a">
    <w:name w:val="Текст сноски Знак"/>
    <w:basedOn w:val="a4"/>
    <w:link w:val="afff9"/>
    <w:rsid w:val="00D97FF7"/>
    <w:rPr>
      <w:rFonts w:ascii="Calibri" w:eastAsia="Times New Roman" w:hAnsi="Calibri" w:cs="Times New Roman"/>
      <w:sz w:val="20"/>
      <w:szCs w:val="20"/>
    </w:rPr>
  </w:style>
  <w:style w:type="character" w:styleId="afffb">
    <w:name w:val="footnote reference"/>
    <w:rsid w:val="00D97FF7"/>
    <w:rPr>
      <w:vertAlign w:val="superscript"/>
    </w:rPr>
  </w:style>
  <w:style w:type="character" w:customStyle="1" w:styleId="ArialNarrow115pt">
    <w:name w:val="Основной текст + Arial Narrow;11;5 pt"/>
    <w:rsid w:val="00D97F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D97FF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fd">
    <w:name w:val="Без интервала Знак"/>
    <w:link w:val="afc"/>
    <w:uiPriority w:val="1"/>
    <w:locked/>
    <w:rsid w:val="00D97FF7"/>
    <w:rPr>
      <w:rFonts w:ascii="Times New Roman" w:hAnsi="Times New Roman"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D97FF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rsid w:val="00D97FF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2">
    <w:name w:val="Style2"/>
    <w:basedOn w:val="a2"/>
    <w:uiPriority w:val="99"/>
    <w:rsid w:val="00D97FF7"/>
    <w:pPr>
      <w:widowControl w:val="0"/>
      <w:autoSpaceDE w:val="0"/>
      <w:autoSpaceDN w:val="0"/>
      <w:adjustRightInd w:val="0"/>
      <w:spacing w:after="0" w:line="466" w:lineRule="exact"/>
      <w:ind w:firstLine="53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D97F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D97FF7"/>
    <w:rPr>
      <w:rFonts w:ascii="Times New Roman" w:hAnsi="Times New Roman" w:cs="Times New Roman"/>
      <w:sz w:val="26"/>
      <w:szCs w:val="26"/>
    </w:rPr>
  </w:style>
  <w:style w:type="paragraph" w:customStyle="1" w:styleId="1c">
    <w:name w:val="Колонтитул1"/>
    <w:basedOn w:val="a2"/>
    <w:link w:val="affc"/>
    <w:uiPriority w:val="99"/>
    <w:rsid w:val="00D97FF7"/>
    <w:pPr>
      <w:widowControl w:val="0"/>
      <w:shd w:val="clear" w:color="auto" w:fill="FFFFFF"/>
      <w:spacing w:after="0" w:line="240" w:lineRule="atLeast"/>
      <w:jc w:val="center"/>
    </w:pPr>
    <w:rPr>
      <w:rFonts w:ascii="Tahoma" w:eastAsia="Times New Roman" w:hAnsi="Tahoma" w:cs="Tahoma"/>
      <w:sz w:val="15"/>
      <w:szCs w:val="15"/>
    </w:rPr>
  </w:style>
  <w:style w:type="character" w:styleId="afffc">
    <w:name w:val="Book Title"/>
    <w:uiPriority w:val="33"/>
    <w:qFormat/>
    <w:rsid w:val="00D97FF7"/>
    <w:rPr>
      <w:b/>
      <w:bCs/>
      <w:smallCaps/>
      <w:spacing w:val="5"/>
    </w:rPr>
  </w:style>
  <w:style w:type="character" w:styleId="afffd">
    <w:name w:val="Intense Emphasis"/>
    <w:uiPriority w:val="21"/>
    <w:qFormat/>
    <w:rsid w:val="00D97FF7"/>
    <w:rPr>
      <w:b/>
      <w:bCs/>
      <w:i/>
      <w:iCs/>
      <w:color w:val="4F81BD"/>
    </w:rPr>
  </w:style>
  <w:style w:type="character" w:customStyle="1" w:styleId="1f3">
    <w:name w:val="Основной текст Знак1"/>
    <w:uiPriority w:val="99"/>
    <w:locked/>
    <w:rsid w:val="00D97FF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D97F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D97FF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character" w:styleId="afffe">
    <w:name w:val="Strong"/>
    <w:basedOn w:val="a4"/>
    <w:uiPriority w:val="22"/>
    <w:qFormat/>
    <w:rsid w:val="00D97FF7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D97FF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D97F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link w:val="affff0"/>
    <w:unhideWhenUsed/>
    <w:qFormat/>
    <w:rsid w:val="00D97FF7"/>
    <w:pPr>
      <w:keepLines/>
      <w:suppressAutoHyphens/>
      <w:spacing w:after="0" w:line="240" w:lineRule="auto"/>
      <w:jc w:val="both"/>
    </w:pPr>
    <w:rPr>
      <w:rFonts w:eastAsia="Times New Roman" w:cs="Times New Roman"/>
      <w:noProof/>
      <w:szCs w:val="20"/>
      <w:lang w:eastAsia="ru-RU"/>
    </w:rPr>
  </w:style>
  <w:style w:type="character" w:customStyle="1" w:styleId="affff1">
    <w:name w:val="обычный Знак"/>
    <w:link w:val="affff2"/>
    <w:locked/>
    <w:rsid w:val="00D97FF7"/>
    <w:rPr>
      <w:rFonts w:ascii="Arial" w:hAnsi="Arial" w:cs="Arial"/>
      <w:sz w:val="24"/>
      <w:szCs w:val="24"/>
    </w:rPr>
  </w:style>
  <w:style w:type="paragraph" w:customStyle="1" w:styleId="affff2">
    <w:name w:val="обычный"/>
    <w:basedOn w:val="a2"/>
    <w:link w:val="affff1"/>
    <w:qFormat/>
    <w:rsid w:val="00D97FF7"/>
    <w:pPr>
      <w:spacing w:before="120" w:after="0" w:line="240" w:lineRule="auto"/>
      <w:ind w:firstLine="709"/>
      <w:jc w:val="both"/>
    </w:pPr>
    <w:rPr>
      <w:rFonts w:ascii="Arial" w:hAnsi="Arial" w:cs="Arial"/>
      <w:szCs w:val="24"/>
    </w:rPr>
  </w:style>
  <w:style w:type="character" w:customStyle="1" w:styleId="ogd">
    <w:name w:val="_ogd"/>
    <w:basedOn w:val="a4"/>
    <w:rsid w:val="00D97FF7"/>
  </w:style>
  <w:style w:type="character" w:styleId="affff3">
    <w:name w:val="Subtle Emphasis"/>
    <w:basedOn w:val="a4"/>
    <w:uiPriority w:val="19"/>
    <w:qFormat/>
    <w:rsid w:val="00D97FF7"/>
    <w:rPr>
      <w:i/>
      <w:iCs/>
      <w:color w:val="808080" w:themeColor="text1" w:themeTint="7F"/>
    </w:rPr>
  </w:style>
  <w:style w:type="table" w:customStyle="1" w:styleId="2f3">
    <w:name w:val="Сетка таблицы2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b"/>
    <w:uiPriority w:val="59"/>
    <w:rsid w:val="00D9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5c">
    <w:name w:val="Сетка таблицы5"/>
    <w:basedOn w:val="a5"/>
    <w:next w:val="ab"/>
    <w:uiPriority w:val="99"/>
    <w:rsid w:val="00D9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D97FF7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D97FF7"/>
  </w:style>
  <w:style w:type="paragraph" w:customStyle="1" w:styleId="affff4">
    <w:name w:val="Текст диплома"/>
    <w:basedOn w:val="a2"/>
    <w:rsid w:val="00D97FF7"/>
    <w:pPr>
      <w:spacing w:after="0" w:line="360" w:lineRule="auto"/>
      <w:ind w:firstLine="709"/>
      <w:jc w:val="both"/>
    </w:pPr>
    <w:rPr>
      <w:rFonts w:eastAsia="Times New Roman" w:cs="Times New Roman"/>
      <w:szCs w:val="24"/>
      <w:lang w:eastAsia="ru-RU"/>
    </w:rPr>
  </w:style>
  <w:style w:type="paragraph" w:customStyle="1" w:styleId="Report">
    <w:name w:val="Report"/>
    <w:basedOn w:val="a2"/>
    <w:rsid w:val="00D97FF7"/>
    <w:pPr>
      <w:spacing w:after="0" w:line="36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D97FF7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D97F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1"/>
    </w:pPr>
    <w:rPr>
      <w:rFonts w:ascii="Calibri" w:eastAsia="MS Gothic" w:hAnsi="Calibri" w:cs="Times New Roman"/>
      <w:b/>
      <w:bCs/>
      <w:color w:val="4F81BD"/>
      <w:sz w:val="26"/>
      <w:szCs w:val="26"/>
      <w:lang w:val="en-US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D97FF7"/>
    <w:pPr>
      <w:keepNext/>
      <w:keepLines/>
      <w:widowControl w:val="0"/>
      <w:spacing w:before="200" w:after="0" w:line="240" w:lineRule="auto"/>
      <w:outlineLvl w:val="2"/>
    </w:pPr>
    <w:rPr>
      <w:rFonts w:ascii="Calibri" w:eastAsia="MS Gothic" w:hAnsi="Calibri" w:cs="Times New Roman"/>
      <w:b/>
      <w:bCs/>
      <w:color w:val="4F81BD"/>
      <w:lang w:val="en-US"/>
    </w:rPr>
  </w:style>
  <w:style w:type="character" w:customStyle="1" w:styleId="FontStyle22">
    <w:name w:val="Font Style22"/>
    <w:rsid w:val="00D97FF7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D97FF7"/>
    <w:pPr>
      <w:spacing w:after="100" w:line="276" w:lineRule="auto"/>
      <w:ind w:left="660"/>
    </w:pPr>
    <w:rPr>
      <w:rFonts w:eastAsia="MS Mincho"/>
      <w:lang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D97FF7"/>
    <w:pPr>
      <w:spacing w:after="100" w:line="276" w:lineRule="auto"/>
      <w:ind w:left="880"/>
    </w:pPr>
    <w:rPr>
      <w:rFonts w:eastAsia="MS Mincho"/>
      <w:lang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D97FF7"/>
    <w:pPr>
      <w:spacing w:after="100" w:line="276" w:lineRule="auto"/>
      <w:ind w:left="1100"/>
    </w:pPr>
    <w:rPr>
      <w:rFonts w:eastAsia="MS Mincho"/>
      <w:lang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D97FF7"/>
    <w:pPr>
      <w:spacing w:after="100" w:line="276" w:lineRule="auto"/>
      <w:ind w:left="1320"/>
    </w:pPr>
    <w:rPr>
      <w:rFonts w:eastAsia="MS Mincho"/>
      <w:lang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D97FF7"/>
    <w:pPr>
      <w:spacing w:after="100" w:line="276" w:lineRule="auto"/>
      <w:ind w:left="1540"/>
    </w:pPr>
    <w:rPr>
      <w:rFonts w:eastAsia="MS Mincho"/>
      <w:lang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D97FF7"/>
    <w:pPr>
      <w:spacing w:after="100" w:line="276" w:lineRule="auto"/>
      <w:ind w:left="1760"/>
    </w:pPr>
    <w:rPr>
      <w:rFonts w:eastAsia="MS Mincho"/>
      <w:lang w:eastAsia="ru-RU"/>
    </w:rPr>
  </w:style>
  <w:style w:type="table" w:customStyle="1" w:styleId="4c">
    <w:name w:val="Сетка таблицы4"/>
    <w:basedOn w:val="a5"/>
    <w:next w:val="ab"/>
    <w:rsid w:val="00D97FF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D97FF7"/>
    <w:pPr>
      <w:spacing w:after="200" w:line="276" w:lineRule="auto"/>
    </w:pPr>
    <w:rPr>
      <w:rFonts w:eastAsiaTheme="minorEastAsia"/>
      <w:lang w:eastAsia="ru-RU"/>
    </w:rPr>
  </w:style>
  <w:style w:type="paragraph" w:styleId="affff5">
    <w:name w:val="Title"/>
    <w:basedOn w:val="a2"/>
    <w:link w:val="affff6"/>
    <w:uiPriority w:val="1"/>
    <w:qFormat/>
    <w:rsid w:val="00D97FF7"/>
    <w:pPr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ru-RU"/>
    </w:rPr>
  </w:style>
  <w:style w:type="character" w:customStyle="1" w:styleId="affff6">
    <w:name w:val="Заголовок Знак"/>
    <w:basedOn w:val="a4"/>
    <w:link w:val="affff5"/>
    <w:uiPriority w:val="1"/>
    <w:rsid w:val="00D97FF7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affff7">
    <w:name w:val="Мой Текст"/>
    <w:basedOn w:val="a2"/>
    <w:link w:val="affff8"/>
    <w:qFormat/>
    <w:rsid w:val="00D97FF7"/>
    <w:pPr>
      <w:spacing w:before="120" w:after="0" w:line="300" w:lineRule="auto"/>
      <w:ind w:firstLine="567"/>
      <w:jc w:val="both"/>
    </w:pPr>
    <w:rPr>
      <w:rFonts w:eastAsia="Calibri" w:cs="Times New Roman"/>
      <w:szCs w:val="28"/>
    </w:rPr>
  </w:style>
  <w:style w:type="character" w:customStyle="1" w:styleId="affff8">
    <w:name w:val="Мой Текст Знак"/>
    <w:link w:val="affff7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7"/>
    <w:link w:val="affff9"/>
    <w:qFormat/>
    <w:rsid w:val="00D97FF7"/>
    <w:pPr>
      <w:numPr>
        <w:numId w:val="9"/>
      </w:numPr>
      <w:spacing w:before="0" w:line="360" w:lineRule="auto"/>
    </w:pPr>
  </w:style>
  <w:style w:type="character" w:customStyle="1" w:styleId="affff9">
    <w:name w:val="Перечисление без номера Знак"/>
    <w:link w:val="a1"/>
    <w:rsid w:val="00D97FF7"/>
    <w:rPr>
      <w:rFonts w:ascii="Times New Roman" w:eastAsia="Calibri" w:hAnsi="Times New Roman" w:cs="Times New Roman"/>
      <w:sz w:val="24"/>
      <w:szCs w:val="28"/>
    </w:rPr>
  </w:style>
  <w:style w:type="paragraph" w:customStyle="1" w:styleId="affffa">
    <w:name w:val="Заголовок таблицы"/>
    <w:basedOn w:val="a2"/>
    <w:qFormat/>
    <w:rsid w:val="00D97FF7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affffb">
    <w:name w:val="Тело таблицы_Наименование"/>
    <w:basedOn w:val="a2"/>
    <w:qFormat/>
    <w:rsid w:val="00D97FF7"/>
    <w:pPr>
      <w:spacing w:after="0" w:line="240" w:lineRule="auto"/>
      <w:contextualSpacing/>
    </w:pPr>
    <w:rPr>
      <w:rFonts w:cs="Arial"/>
      <w:sz w:val="16"/>
      <w:szCs w:val="16"/>
    </w:rPr>
  </w:style>
  <w:style w:type="paragraph" w:customStyle="1" w:styleId="affffc">
    <w:name w:val="Тело таблицы_едины измерения"/>
    <w:basedOn w:val="affffb"/>
    <w:qFormat/>
    <w:rsid w:val="00D97FF7"/>
    <w:pPr>
      <w:jc w:val="center"/>
    </w:pPr>
  </w:style>
  <w:style w:type="character" w:customStyle="1" w:styleId="affffd">
    <w:name w:val="_Обычный Знак"/>
    <w:link w:val="affffe"/>
    <w:locked/>
    <w:rsid w:val="00D97FF7"/>
    <w:rPr>
      <w:rFonts w:ascii="Arial" w:eastAsia="Calibri" w:hAnsi="Arial" w:cs="Times New Roman"/>
      <w:sz w:val="24"/>
      <w:szCs w:val="26"/>
    </w:rPr>
  </w:style>
  <w:style w:type="paragraph" w:customStyle="1" w:styleId="affffe">
    <w:name w:val="_Обычный"/>
    <w:basedOn w:val="af9"/>
    <w:link w:val="affffd"/>
    <w:qFormat/>
    <w:rsid w:val="00D97FF7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97F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D97FF7"/>
    <w:pPr>
      <w:widowControl w:val="0"/>
      <w:autoSpaceDE w:val="0"/>
      <w:autoSpaceDN w:val="0"/>
      <w:spacing w:after="0" w:line="240" w:lineRule="auto"/>
    </w:pPr>
    <w:rPr>
      <w:rFonts w:eastAsia="Times New Roman" w:cs="Times New Roman"/>
    </w:rPr>
  </w:style>
  <w:style w:type="numbering" w:customStyle="1" w:styleId="54">
    <w:name w:val="Стиль54"/>
    <w:uiPriority w:val="99"/>
    <w:rsid w:val="00D97FF7"/>
    <w:pPr>
      <w:numPr>
        <w:numId w:val="18"/>
      </w:numPr>
    </w:pPr>
  </w:style>
  <w:style w:type="character" w:customStyle="1" w:styleId="1f4">
    <w:name w:val="Неразрешенное упоминание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afffff">
    <w:name w:val="для таблицы шапка"/>
    <w:basedOn w:val="a2"/>
    <w:qFormat/>
    <w:rsid w:val="00D97FF7"/>
    <w:pPr>
      <w:keepNext/>
      <w:keepLines/>
      <w:spacing w:after="0" w:line="240" w:lineRule="auto"/>
      <w:jc w:val="center"/>
    </w:pPr>
    <w:rPr>
      <w:rFonts w:eastAsia="Calibri" w:cs="Times New Roman"/>
      <w:b/>
      <w:sz w:val="20"/>
      <w:lang w:eastAsia="ru-RU"/>
    </w:rPr>
  </w:style>
  <w:style w:type="character" w:customStyle="1" w:styleId="116">
    <w:name w:val="Неразрешенное упоминание11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0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basedOn w:val="affffd"/>
    <w:link w:val="affff"/>
    <w:rsid w:val="00D97FF7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2f4">
    <w:name w:val="Неразрешенное упоминание2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styleId="afffff0">
    <w:name w:val="Revision"/>
    <w:hidden/>
    <w:uiPriority w:val="99"/>
    <w:semiHidden/>
    <w:rsid w:val="00D97FF7"/>
    <w:pPr>
      <w:spacing w:after="0" w:line="240" w:lineRule="auto"/>
    </w:pPr>
  </w:style>
  <w:style w:type="character" w:customStyle="1" w:styleId="3f0">
    <w:name w:val="Неразрешенное упоминание3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paragraph" w:customStyle="1" w:styleId="formattext">
    <w:name w:val="formattext"/>
    <w:basedOn w:val="a2"/>
    <w:rsid w:val="00D97FF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4d">
    <w:name w:val="Неразрешенное упоминание4"/>
    <w:basedOn w:val="a4"/>
    <w:uiPriority w:val="99"/>
    <w:semiHidden/>
    <w:unhideWhenUsed/>
    <w:rsid w:val="00D97FF7"/>
    <w:rPr>
      <w:color w:val="605E5C"/>
      <w:shd w:val="clear" w:color="auto" w:fill="E1DFDD"/>
    </w:rPr>
  </w:style>
  <w:style w:type="character" w:customStyle="1" w:styleId="afffff1">
    <w:name w:val="Другое_"/>
    <w:basedOn w:val="a4"/>
    <w:link w:val="afffff2"/>
    <w:rsid w:val="00D97FF7"/>
    <w:rPr>
      <w:rFonts w:ascii="Arial" w:eastAsia="Arial" w:hAnsi="Arial" w:cs="Arial"/>
      <w:color w:val="1F1F1F"/>
      <w:sz w:val="20"/>
      <w:szCs w:val="20"/>
    </w:rPr>
  </w:style>
  <w:style w:type="paragraph" w:customStyle="1" w:styleId="afffff2">
    <w:name w:val="Другое"/>
    <w:basedOn w:val="a2"/>
    <w:link w:val="afffff1"/>
    <w:rsid w:val="00D97FF7"/>
    <w:pPr>
      <w:widowControl w:val="0"/>
      <w:spacing w:after="0" w:line="240" w:lineRule="auto"/>
    </w:pPr>
    <w:rPr>
      <w:rFonts w:ascii="Arial" w:eastAsia="Arial" w:hAnsi="Arial" w:cs="Arial"/>
      <w:color w:val="1F1F1F"/>
      <w:sz w:val="20"/>
      <w:szCs w:val="20"/>
    </w:rPr>
  </w:style>
  <w:style w:type="paragraph" w:customStyle="1" w:styleId="1f5">
    <w:name w:val="Текст1"/>
    <w:basedOn w:val="a2"/>
    <w:rsid w:val="00D97F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D97FF7"/>
    <w:pPr>
      <w:widowControl w:val="0"/>
      <w:spacing w:before="200" w:after="0" w:line="24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character" w:customStyle="1" w:styleId="UnresolvedMention">
    <w:name w:val="Unresolved Mention"/>
    <w:basedOn w:val="a4"/>
    <w:uiPriority w:val="99"/>
    <w:semiHidden/>
    <w:unhideWhenUsed/>
    <w:rsid w:val="001642E6"/>
    <w:rPr>
      <w:color w:val="605E5C"/>
      <w:shd w:val="clear" w:color="auto" w:fill="E1DFDD"/>
    </w:rPr>
  </w:style>
  <w:style w:type="paragraph" w:customStyle="1" w:styleId="-21">
    <w:name w:val="Текст-2"/>
    <w:basedOn w:val="a2"/>
    <w:link w:val="-22"/>
    <w:qFormat/>
    <w:rsid w:val="00C808D4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character" w:customStyle="1" w:styleId="-22">
    <w:name w:val="Текст-2 Знак"/>
    <w:link w:val="-21"/>
    <w:locked/>
    <w:rsid w:val="00C808D4"/>
    <w:rPr>
      <w:rFonts w:ascii="Times New Roman CYR" w:eastAsia="Times New Roman" w:hAnsi="Times New Roman CYR" w:cs="Times New Roman"/>
      <w:sz w:val="26"/>
      <w:szCs w:val="20"/>
      <w:lang w:val="x-none" w:eastAsia="x-none"/>
    </w:rPr>
  </w:style>
  <w:style w:type="paragraph" w:customStyle="1" w:styleId="2f5">
    <w:name w:val="Стиль2"/>
    <w:basedOn w:val="223"/>
    <w:qFormat/>
    <w:rsid w:val="002C7BA6"/>
    <w:rPr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9A6F-90B3-4459-BF97-2E67D51E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Алёна Леонидовна</cp:lastModifiedBy>
  <cp:revision>18</cp:revision>
  <cp:lastPrinted>2021-12-06T03:11:00Z</cp:lastPrinted>
  <dcterms:created xsi:type="dcterms:W3CDTF">2025-05-28T02:12:00Z</dcterms:created>
  <dcterms:modified xsi:type="dcterms:W3CDTF">2025-05-28T05:18:00Z</dcterms:modified>
</cp:coreProperties>
</file>